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2D7D54" w14:textId="3764FD26" w:rsidR="00F94254" w:rsidRDefault="00AB63B4">
      <w:pPr>
        <w:pStyle w:val="Nadpis10"/>
        <w:ind w:left="432"/>
      </w:pPr>
      <w:bookmarkStart w:id="0" w:name="_GoBack"/>
      <w:bookmarkEnd w:id="0"/>
      <w:r>
        <w:t>Vysoká dostupnost virtualizační vrstvy a diskových polí</w:t>
      </w:r>
    </w:p>
    <w:p w14:paraId="4B2E0064" w14:textId="4773F7D5" w:rsidR="00F94254" w:rsidRDefault="00AB63B4">
      <w:pPr>
        <w:ind w:firstLine="360"/>
      </w:pPr>
      <w:r>
        <w:t>Je požadováno konvergované prostředí</w:t>
      </w:r>
      <w:r w:rsidR="009705AC">
        <w:t xml:space="preserve"> </w:t>
      </w:r>
      <w:r>
        <w:t xml:space="preserve">reprezentované dedikovaným výpočetním clusterem (výpočetní výkon, datový prostor) a virtualizační vrstvou. Virtualizační platforma musí licenčně pokrýt  celé nabízené konvergované řešení a zajistit možnost vytváření tzv. </w:t>
      </w:r>
      <w:proofErr w:type="spellStart"/>
      <w:r>
        <w:t>VMs</w:t>
      </w:r>
      <w:proofErr w:type="spellEnd"/>
      <w:r>
        <w:t xml:space="preserve"> (</w:t>
      </w:r>
      <w:proofErr w:type="spellStart"/>
      <w:r>
        <w:t>Virtual</w:t>
      </w:r>
      <w:proofErr w:type="spellEnd"/>
      <w:r>
        <w:t xml:space="preserve"> </w:t>
      </w:r>
      <w:proofErr w:type="spellStart"/>
      <w:r>
        <w:t>Machines</w:t>
      </w:r>
      <w:proofErr w:type="spellEnd"/>
      <w:r>
        <w:t>) neboli virtuálních serverů, které budou sloužit  pro provozní aplikace. Počet virtuálních serverů nesmí být licenčně nijak omezen.</w:t>
      </w:r>
    </w:p>
    <w:p w14:paraId="3ED1E65A" w14:textId="77777777" w:rsidR="00F94254" w:rsidRDefault="00AB63B4">
      <w:pPr>
        <w:rPr>
          <w:b/>
        </w:rPr>
      </w:pPr>
      <w:r>
        <w:rPr>
          <w:b/>
        </w:rPr>
        <w:t>Popis požadovaného řešení</w:t>
      </w:r>
    </w:p>
    <w:p w14:paraId="157EE55D" w14:textId="77777777" w:rsidR="00F94254" w:rsidRDefault="00AB63B4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Virtualizační platforma</w:t>
      </w:r>
    </w:p>
    <w:p w14:paraId="4031CC05" w14:textId="5266CD58" w:rsidR="00F94254" w:rsidRDefault="00AB63B4">
      <w:pPr>
        <w:rPr>
          <w:color w:val="000000" w:themeColor="text1"/>
        </w:rPr>
      </w:pPr>
      <w:r>
        <w:rPr>
          <w:color w:val="000000" w:themeColor="text1"/>
        </w:rPr>
        <w:t>Řešení pro provoz KB technologií zahrnující šest serverů a dvě disková pole, přičemž čtyři výkonné servery budou integrovány do jednoho virtualizačního clusteru.</w:t>
      </w:r>
    </w:p>
    <w:p w14:paraId="516CAE3D" w14:textId="5C157039" w:rsidR="00F94254" w:rsidRDefault="00AB63B4">
      <w:pPr>
        <w:pStyle w:val="Odstavecseseznamem"/>
        <w:numPr>
          <w:ilvl w:val="0"/>
          <w:numId w:val="36"/>
        </w:numPr>
        <w:rPr>
          <w:color w:val="000000" w:themeColor="text1"/>
        </w:rPr>
      </w:pPr>
      <w:r>
        <w:rPr>
          <w:color w:val="000000" w:themeColor="text1"/>
        </w:rPr>
        <w:t>Čtyři výkonné servery budou rozděleny mezi dvě lokality (2+2) a společně vytvoří jeden virtualizační cluster. Úkolem clusteru je zajistit, že v případě výpadku jedné lokality budou dostupné dostatečné zdroje pro provoz všech virtuálních strojů (</w:t>
      </w:r>
      <w:proofErr w:type="spellStart"/>
      <w:r>
        <w:rPr>
          <w:color w:val="000000" w:themeColor="text1"/>
        </w:rPr>
        <w:t>VMs</w:t>
      </w:r>
      <w:proofErr w:type="spellEnd"/>
      <w:r>
        <w:rPr>
          <w:color w:val="000000" w:themeColor="text1"/>
        </w:rPr>
        <w:t>).</w:t>
      </w:r>
    </w:p>
    <w:p w14:paraId="51652C81" w14:textId="77777777" w:rsidR="00F94254" w:rsidRDefault="00AB63B4">
      <w:pPr>
        <w:pStyle w:val="Odstavecseseznamem"/>
        <w:numPr>
          <w:ilvl w:val="0"/>
          <w:numId w:val="36"/>
        </w:numPr>
        <w:rPr>
          <w:color w:val="000000" w:themeColor="text1"/>
        </w:rPr>
      </w:pPr>
      <w:r>
        <w:rPr>
          <w:color w:val="000000" w:themeColor="text1"/>
        </w:rPr>
        <w:t>Dva servery s grafickými kartami budou vyhrazeny pro systém PACS. Tyto servery nebudou součástí virtualizačního clusteru, protože redundance bude zajištěna na aplikační úrovni.</w:t>
      </w:r>
    </w:p>
    <w:p w14:paraId="3169429B" w14:textId="02C4978B" w:rsidR="00F94254" w:rsidRDefault="00AB63B4">
      <w:pPr>
        <w:rPr>
          <w:color w:val="000000" w:themeColor="text1"/>
        </w:rPr>
      </w:pPr>
      <w:r>
        <w:rPr>
          <w:color w:val="000000" w:themeColor="text1"/>
        </w:rPr>
        <w:t xml:space="preserve">Serverové řešení bude redundantně připojeno k různým fyzickým síťovým boxům centrálního stohu, čímž bude zajištěna vysoká dostupnost síťové konektivity. Externí disková pole budou vybavena redundantními řadiči a disky v režimu RAID, s funkcí hot </w:t>
      </w:r>
      <w:proofErr w:type="spellStart"/>
      <w:r>
        <w:rPr>
          <w:color w:val="000000" w:themeColor="text1"/>
        </w:rPr>
        <w:t>spare</w:t>
      </w:r>
      <w:proofErr w:type="spellEnd"/>
      <w:r>
        <w:rPr>
          <w:color w:val="000000" w:themeColor="text1"/>
        </w:rPr>
        <w:t xml:space="preserve"> pro automatickou náhradu vadného disku, tak aby byl systém chráněn  při výpadku disku.</w:t>
      </w:r>
    </w:p>
    <w:p w14:paraId="2E2D03CF" w14:textId="68FABF3C" w:rsidR="00F94254" w:rsidRDefault="00AB63B4">
      <w:pPr>
        <w:rPr>
          <w:color w:val="000000" w:themeColor="text1"/>
        </w:rPr>
      </w:pPr>
      <w:r>
        <w:rPr>
          <w:color w:val="000000" w:themeColor="text1"/>
        </w:rPr>
        <w:t>Součástí řešení bude:</w:t>
      </w:r>
    </w:p>
    <w:p w14:paraId="0FF7EB54" w14:textId="77777777" w:rsidR="00F94254" w:rsidRDefault="00AB63B4">
      <w:pPr>
        <w:pStyle w:val="Odstavecseseznamem"/>
        <w:numPr>
          <w:ilvl w:val="0"/>
          <w:numId w:val="35"/>
        </w:numPr>
        <w:rPr>
          <w:color w:val="000000" w:themeColor="text1"/>
        </w:rPr>
      </w:pPr>
      <w:r>
        <w:rPr>
          <w:color w:val="000000" w:themeColor="text1"/>
        </w:rPr>
        <w:t>kompletní konfigurace a nastavení virtuálního prostředí,</w:t>
      </w:r>
    </w:p>
    <w:p w14:paraId="350BA1CD" w14:textId="3DD5A5E5" w:rsidR="00F94254" w:rsidRDefault="00AB63B4">
      <w:pPr>
        <w:pStyle w:val="Odstavecseseznamem"/>
        <w:numPr>
          <w:ilvl w:val="0"/>
          <w:numId w:val="35"/>
        </w:numPr>
        <w:rPr>
          <w:color w:val="000000" w:themeColor="text1"/>
        </w:rPr>
      </w:pPr>
      <w:r>
        <w:rPr>
          <w:color w:val="000000" w:themeColor="text1"/>
        </w:rPr>
        <w:t xml:space="preserve">instalace nových </w:t>
      </w:r>
      <w:proofErr w:type="spellStart"/>
      <w:r>
        <w:rPr>
          <w:color w:val="000000" w:themeColor="text1"/>
        </w:rPr>
        <w:t>VMs</w:t>
      </w:r>
      <w:proofErr w:type="spellEnd"/>
      <w:r>
        <w:rPr>
          <w:color w:val="000000" w:themeColor="text1"/>
        </w:rPr>
        <w:t xml:space="preserve"> potřebných pro provoz KB technologií řešených v  projektech,</w:t>
      </w:r>
    </w:p>
    <w:p w14:paraId="1A4AF65D" w14:textId="77777777" w:rsidR="00F94254" w:rsidRDefault="00AB63B4">
      <w:pPr>
        <w:pStyle w:val="Odstavecseseznamem"/>
        <w:numPr>
          <w:ilvl w:val="0"/>
          <w:numId w:val="35"/>
        </w:numPr>
        <w:rPr>
          <w:color w:val="000000" w:themeColor="text1"/>
        </w:rPr>
      </w:pPr>
      <w:r>
        <w:rPr>
          <w:color w:val="000000" w:themeColor="text1"/>
        </w:rPr>
        <w:t xml:space="preserve">konfigurace 27 ks nových </w:t>
      </w:r>
      <w:proofErr w:type="spellStart"/>
      <w:r>
        <w:rPr>
          <w:color w:val="000000" w:themeColor="text1"/>
        </w:rPr>
        <w:t>VMs</w:t>
      </w:r>
      <w:proofErr w:type="spellEnd"/>
      <w:r>
        <w:rPr>
          <w:color w:val="000000" w:themeColor="text1"/>
        </w:rPr>
        <w:t>, které budou připravené pro instalaci operačních systémů,</w:t>
      </w:r>
    </w:p>
    <w:p w14:paraId="48DA0CCD" w14:textId="77777777" w:rsidR="00F94254" w:rsidRDefault="00AB63B4">
      <w:pPr>
        <w:pStyle w:val="Odstavecseseznamem"/>
        <w:numPr>
          <w:ilvl w:val="0"/>
          <w:numId w:val="35"/>
        </w:numPr>
        <w:rPr>
          <w:color w:val="000000" w:themeColor="text1"/>
        </w:rPr>
      </w:pPr>
      <w:r>
        <w:rPr>
          <w:color w:val="000000" w:themeColor="text1"/>
        </w:rPr>
        <w:t xml:space="preserve">migrace 58 ks stávajících </w:t>
      </w:r>
      <w:proofErr w:type="spellStart"/>
      <w:r>
        <w:rPr>
          <w:color w:val="000000" w:themeColor="text1"/>
        </w:rPr>
        <w:t>VMs</w:t>
      </w:r>
      <w:proofErr w:type="spellEnd"/>
      <w:r>
        <w:rPr>
          <w:color w:val="000000" w:themeColor="text1"/>
        </w:rPr>
        <w:t>.</w:t>
      </w:r>
    </w:p>
    <w:p w14:paraId="7029E518" w14:textId="7A500B52" w:rsidR="00F94254" w:rsidRDefault="00AB63B4">
      <w:pPr>
        <w:rPr>
          <w:color w:val="000000" w:themeColor="text1"/>
        </w:rPr>
      </w:pPr>
      <w:r>
        <w:rPr>
          <w:color w:val="000000" w:themeColor="text1"/>
        </w:rPr>
        <w:t>V rámci  migrace není požadováno upgrade na aktuální verze serverových operačních systémů.</w:t>
      </w:r>
    </w:p>
    <w:p w14:paraId="1246B4A5" w14:textId="77777777" w:rsidR="00F94254" w:rsidRDefault="00AB63B4">
      <w:pPr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14:paraId="3D8CD936" w14:textId="77777777" w:rsidR="00F94254" w:rsidRDefault="00AB63B4">
      <w:pPr>
        <w:rPr>
          <w:b/>
        </w:rPr>
      </w:pPr>
      <w:r>
        <w:rPr>
          <w:b/>
        </w:rPr>
        <w:t>Řešení serverů a datových úložišť</w:t>
      </w:r>
    </w:p>
    <w:p w14:paraId="5F75BA17" w14:textId="38BC95FA" w:rsidR="00F94254" w:rsidRDefault="00AB63B4">
      <w:r>
        <w:t>Servery a datová úložiště jsou logicky provázány s virtualizační vrstvou a společně tvoří jeden funkční celek -  konvergované prostředí, které bude reprezentováno  technologiemi serverů (výpočetní výkon), datových úložišť (diskových polí) a virtualizační vrstvy.</w:t>
      </w:r>
    </w:p>
    <w:p w14:paraId="4270FD84" w14:textId="03A60D06" w:rsidR="00F94254" w:rsidRDefault="00AB63B4">
      <w:r>
        <w:t xml:space="preserve">Servery a datová úložiště musí být tvořena souborem jednotlivých technologických prvků sjednocených tak, aby společně tvořili jeden funkční, logický celek, který je jednoduše škálovatelný </w:t>
      </w:r>
      <w:r>
        <w:br/>
        <w:t xml:space="preserve">a efektivní z pohledu správy. </w:t>
      </w:r>
    </w:p>
    <w:p w14:paraId="03BA7FC8" w14:textId="5ADC920B" w:rsidR="00F94254" w:rsidRDefault="00AB63B4">
      <w:r>
        <w:t xml:space="preserve">Servery musí mít redundantní  minimálně zdroje a ventilátory  a disponovat vlastní metodikou ochrany dat v paměti. Data interního diskového prostoru musí být chráněna proti výpadku mechaniky pomocí RAID technologie. Servery budou vybaveny systémy pro vzdálenou správu (vzdálené sledování) </w:t>
      </w:r>
      <w:r>
        <w:br/>
        <w:t xml:space="preserve">s možností posílání e-mailů v případě abnormálního chování (chyby) zařízení. </w:t>
      </w:r>
    </w:p>
    <w:p w14:paraId="24C4D26E" w14:textId="4D61DB81" w:rsidR="00F94254" w:rsidRDefault="00AB63B4">
      <w:r>
        <w:t xml:space="preserve">Disková pole musí mít redundantní minimálně zdroje a řadiče. Data musí být chráněna před ztrátou pomocí RAID technologie. Každá </w:t>
      </w:r>
      <w:proofErr w:type="spellStart"/>
      <w:r>
        <w:t>RAIDová</w:t>
      </w:r>
      <w:proofErr w:type="spellEnd"/>
      <w:r>
        <w:t xml:space="preserve"> skupina musí být schopna fungovat i při  výpadku</w:t>
      </w:r>
      <w:r w:rsidR="009705AC">
        <w:t xml:space="preserve"> </w:t>
      </w:r>
      <w:r>
        <w:t>dvou svých mechanik. Diskové pole musí být vybaveno systémem pro vzdálenou správu (vzdálené sledování) s možností posílání e-mailů v případě abnormálního chování (chyby) zařízení.</w:t>
      </w:r>
    </w:p>
    <w:p w14:paraId="2DC99756" w14:textId="5AC6728A" w:rsidR="00F94254" w:rsidRDefault="00AB63B4">
      <w:r>
        <w:lastRenderedPageBreak/>
        <w:t>Pro zvýšení odolnosti je požadováno připojení více serverů v režimu HA clusteru k jednomu sdílenému diskovému poli. Je požadován systém pro balancování výkon jednotlivých serverů a zajištění transparentní  funkčnosti</w:t>
      </w:r>
      <w:r w:rsidR="009705AC">
        <w:t xml:space="preserve"> </w:t>
      </w:r>
      <w:r>
        <w:t>i v případě výpadku celého jednoho serveru.</w:t>
      </w:r>
      <w:r w:rsidR="009705AC">
        <w:t xml:space="preserve"> </w:t>
      </w:r>
      <w:r>
        <w:t xml:space="preserve">Součástí projektu jsou dvě disková pole v režimu replikace fyzicky umístěnými v různých, vzájemně propojených, geograficky oddělených lokalitách. Všechna důležitá data (i virtuální servery) budou zálohována na zálohovací servery. </w:t>
      </w:r>
    </w:p>
    <w:p w14:paraId="29BF7BC3" w14:textId="33302435" w:rsidR="00F94254" w:rsidRDefault="00AB63B4">
      <w:r>
        <w:t xml:space="preserve"> Požadována je dodávka a instalace technologie konvergovaného řešení v podobě 2ks serverů v rackovém provedení umístěným v datovém rozvaděči (dále jen „DR“) v hlavní serverovně propojenými s datovým úložištěm, jež zajistí dostatečnou kapacitu a výkon pro potřeby provozních systémů. Datové úložiště bude též</w:t>
      </w:r>
      <w:r w:rsidR="00DB2908">
        <w:t xml:space="preserve"> </w:t>
      </w:r>
      <w:r>
        <w:t>umístěno v DR v hlavní serverovně. Identické řešení bude nainstalováno v sekundární serverovně.</w:t>
      </w:r>
    </w:p>
    <w:p w14:paraId="31FBA030" w14:textId="77777777" w:rsidR="00F94254" w:rsidRDefault="00F94254"/>
    <w:p w14:paraId="1D3D1BB2" w14:textId="77777777" w:rsidR="00F94254" w:rsidRDefault="00F94254"/>
    <w:p w14:paraId="4C5C2F5D" w14:textId="77777777" w:rsidR="00F94254" w:rsidRDefault="00AB63B4">
      <w:pPr>
        <w:rPr>
          <w:i/>
        </w:rPr>
      </w:pPr>
      <w:r>
        <w:rPr>
          <w:i/>
        </w:rPr>
        <w:t>Schéma zapojení HW virtualizační platformy včetně SAN infrastruktury (viz také soubor „</w:t>
      </w:r>
      <w:proofErr w:type="spellStart"/>
      <w:r>
        <w:rPr>
          <w:i/>
        </w:rPr>
        <w:t>Schema</w:t>
      </w:r>
      <w:proofErr w:type="spellEnd"/>
      <w:r>
        <w:rPr>
          <w:i/>
        </w:rPr>
        <w:t xml:space="preserve"> zapojeni HW pro virtualizaci a SAN.png“)</w:t>
      </w:r>
    </w:p>
    <w:p w14:paraId="0791E95E" w14:textId="77777777" w:rsidR="00F94254" w:rsidRDefault="00AB63B4">
      <w:pPr>
        <w:spacing w:before="0" w:after="120" w:line="264" w:lineRule="auto"/>
        <w:jc w:val="center"/>
        <w:rPr>
          <w:b/>
          <w:smallCaps/>
          <w:color w:val="AA610D" w:themeColor="accent1" w:themeShade="BF"/>
          <w:sz w:val="28"/>
          <w:szCs w:val="28"/>
        </w:rPr>
      </w:pPr>
      <w:r>
        <w:rPr>
          <w:noProof/>
        </w:rPr>
        <w:drawing>
          <wp:inline distT="0" distB="0" distL="0" distR="0" wp14:anchorId="4CB6C57E" wp14:editId="1AC342E0">
            <wp:extent cx="5759450" cy="529971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299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14:paraId="03B261D1" w14:textId="77777777" w:rsidR="00F94254" w:rsidRDefault="00AB63B4">
      <w:pPr>
        <w:pStyle w:val="Nadpis2"/>
        <w:ind w:left="576"/>
      </w:pPr>
      <w:r>
        <w:lastRenderedPageBreak/>
        <w:t>Specifikace minimálních požadavků technického řešení</w:t>
      </w:r>
    </w:p>
    <w:p w14:paraId="6D5F37E9" w14:textId="77777777" w:rsidR="00F94254" w:rsidRDefault="00AB63B4">
      <w:pPr>
        <w:pStyle w:val="Nadpis3"/>
        <w:rPr>
          <w:color w:val="000000" w:themeColor="text1"/>
        </w:rPr>
      </w:pPr>
      <w:r>
        <w:rPr>
          <w:color w:val="000000" w:themeColor="text1"/>
        </w:rPr>
        <w:t>Minimální požadavky na virtualizační platformu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49"/>
        <w:gridCol w:w="7623"/>
      </w:tblGrid>
      <w:tr w:rsidR="00F94254" w14:paraId="2618E30B" w14:textId="77777777">
        <w:trPr>
          <w:trHeight w:val="409"/>
        </w:trPr>
        <w:tc>
          <w:tcPr>
            <w:tcW w:w="1449" w:type="dxa"/>
            <w:shd w:val="clear" w:color="BFBFBF" w:fill="BFBFBF" w:themeFill="background1" w:themeFillShade="BF"/>
            <w:vAlign w:val="center"/>
          </w:tcPr>
          <w:p w14:paraId="78F0CD31" w14:textId="77777777" w:rsidR="00F94254" w:rsidRDefault="00AB63B4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Požadovaná funkcionalita</w:t>
            </w:r>
          </w:p>
        </w:tc>
        <w:tc>
          <w:tcPr>
            <w:tcW w:w="7622" w:type="dxa"/>
            <w:shd w:val="clear" w:color="BFBFBF" w:fill="BFBFBF" w:themeFill="background1" w:themeFillShade="BF"/>
            <w:vAlign w:val="center"/>
          </w:tcPr>
          <w:p w14:paraId="48FCD234" w14:textId="77777777" w:rsidR="00F94254" w:rsidRDefault="00AB63B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Specifikace minimálních požadavků</w:t>
            </w:r>
          </w:p>
        </w:tc>
      </w:tr>
      <w:tr w:rsidR="00F94254" w14:paraId="759934CD" w14:textId="77777777">
        <w:trPr>
          <w:trHeight w:val="722"/>
        </w:trPr>
        <w:tc>
          <w:tcPr>
            <w:tcW w:w="1449" w:type="dxa"/>
            <w:vAlign w:val="center"/>
          </w:tcPr>
          <w:p w14:paraId="23CAE1C8" w14:textId="77777777" w:rsidR="00F94254" w:rsidRDefault="00AB63B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Hypervisor</w:t>
            </w:r>
          </w:p>
        </w:tc>
        <w:tc>
          <w:tcPr>
            <w:tcW w:w="7622" w:type="dxa"/>
            <w:vAlign w:val="center"/>
          </w:tcPr>
          <w:p w14:paraId="394485C1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hypervisor pro jedno- a dvou-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socketové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servery</w:t>
            </w:r>
          </w:p>
          <w:p w14:paraId="14CC1DA0" w14:textId="77777777" w:rsidR="00F94254" w:rsidRDefault="00F94254">
            <w:pPr>
              <w:jc w:val="left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94254" w14:paraId="3E9FD77C" w14:textId="77777777">
        <w:trPr>
          <w:trHeight w:val="722"/>
        </w:trPr>
        <w:tc>
          <w:tcPr>
            <w:tcW w:w="1449" w:type="dxa"/>
            <w:vAlign w:val="center"/>
          </w:tcPr>
          <w:p w14:paraId="118B86B9" w14:textId="77777777" w:rsidR="00F94254" w:rsidRDefault="00AB63B4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Certifikace</w:t>
            </w:r>
          </w:p>
        </w:tc>
        <w:tc>
          <w:tcPr>
            <w:tcW w:w="7622" w:type="dxa"/>
            <w:vAlign w:val="center"/>
          </w:tcPr>
          <w:p w14:paraId="30BC3090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Certifikace renomovaných výrobců serverů HPE, Dell, Lenovo a další</w:t>
            </w:r>
          </w:p>
        </w:tc>
      </w:tr>
      <w:tr w:rsidR="00F94254" w14:paraId="30497EF2" w14:textId="77777777">
        <w:trPr>
          <w:trHeight w:val="722"/>
        </w:trPr>
        <w:tc>
          <w:tcPr>
            <w:tcW w:w="1449" w:type="dxa"/>
            <w:vAlign w:val="center"/>
          </w:tcPr>
          <w:p w14:paraId="151A7B5A" w14:textId="77777777" w:rsidR="00F94254" w:rsidRDefault="00AB63B4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Funkcionality</w:t>
            </w:r>
          </w:p>
        </w:tc>
        <w:tc>
          <w:tcPr>
            <w:tcW w:w="7622" w:type="dxa"/>
            <w:vAlign w:val="center"/>
          </w:tcPr>
          <w:p w14:paraId="33FAF43A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Možnost automatického nastartování virtuálního stroje při výpadku fyzického serveru na jiném produkčním serveru ze společného diskového pole nebo opětovný restart dotčeného virtuálního stroje např. při pádu OS.</w:t>
            </w:r>
          </w:p>
          <w:p w14:paraId="3D782851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Možnost provádění diskové zálohy a jednoduché obnovy na úrovni image virtuálních strojů nebo jednotlivých souborů. Umožnění automatizace patch managementu pro host servery.</w:t>
            </w:r>
          </w:p>
          <w:p w14:paraId="45AF7DB2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Možnost přidělování virtuálním strojům více diskového prostoru než je skutečná disková kapacita.</w:t>
            </w:r>
          </w:p>
          <w:p w14:paraId="7876006F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Možnost přesměrování zpracování antivirové a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antimalware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kontroly jednotlivých virtuálních strojů přes zabezpečenou virtuální instanci třetí strany.</w:t>
            </w:r>
          </w:p>
          <w:p w14:paraId="61FB9C4E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Zajištění nepřetržité dostupnosti virtuálních strojů s až 2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vCPU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při výpadku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hypervisoru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>.</w:t>
            </w:r>
          </w:p>
          <w:p w14:paraId="0CA85174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Replikace pouze změněných bloků dat.</w:t>
            </w:r>
          </w:p>
        </w:tc>
      </w:tr>
      <w:tr w:rsidR="00F94254" w14:paraId="2446DEC1" w14:textId="77777777">
        <w:trPr>
          <w:trHeight w:val="722"/>
        </w:trPr>
        <w:tc>
          <w:tcPr>
            <w:tcW w:w="1449" w:type="dxa"/>
            <w:vAlign w:val="center"/>
          </w:tcPr>
          <w:p w14:paraId="0E97DF69" w14:textId="77777777" w:rsidR="00F94254" w:rsidRDefault="00AB63B4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Rozhraní</w:t>
            </w:r>
          </w:p>
        </w:tc>
        <w:tc>
          <w:tcPr>
            <w:tcW w:w="7622" w:type="dxa"/>
            <w:vAlign w:val="center"/>
          </w:tcPr>
          <w:p w14:paraId="73627C49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Rozhraní umožňující zálohovacímu SW třetí strany provádět konzistentní plné, rozdílové a přírůstkové zálohy virtuálních strojů bez zbytečného zvyšování režie a zátěže hostitelského serveru i virtuálních strojů</w:t>
            </w:r>
          </w:p>
        </w:tc>
      </w:tr>
      <w:tr w:rsidR="00F94254" w14:paraId="4084CBFF" w14:textId="77777777">
        <w:trPr>
          <w:trHeight w:val="722"/>
        </w:trPr>
        <w:tc>
          <w:tcPr>
            <w:tcW w:w="1449" w:type="dxa"/>
            <w:vAlign w:val="center"/>
          </w:tcPr>
          <w:p w14:paraId="4DDC4AAF" w14:textId="77777777" w:rsidR="00F94254" w:rsidRDefault="00AB63B4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Management</w:t>
            </w:r>
          </w:p>
        </w:tc>
        <w:tc>
          <w:tcPr>
            <w:tcW w:w="7622" w:type="dxa"/>
            <w:vAlign w:val="center"/>
          </w:tcPr>
          <w:p w14:paraId="1729FABC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Komplexní správa virtuální infrastruktury z jedné konzole a umožňující integraci s produkty třetích stran</w:t>
            </w:r>
          </w:p>
        </w:tc>
      </w:tr>
      <w:tr w:rsidR="00F94254" w14:paraId="142F0B70" w14:textId="77777777">
        <w:trPr>
          <w:trHeight w:val="722"/>
        </w:trPr>
        <w:tc>
          <w:tcPr>
            <w:tcW w:w="1449" w:type="dxa"/>
            <w:vAlign w:val="center"/>
          </w:tcPr>
          <w:p w14:paraId="4192DD56" w14:textId="77777777" w:rsidR="00F94254" w:rsidRDefault="00AB63B4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Rozšíření licenčního pokrytí</w:t>
            </w:r>
          </w:p>
        </w:tc>
        <w:tc>
          <w:tcPr>
            <w:tcW w:w="7622" w:type="dxa"/>
            <w:vAlign w:val="center"/>
          </w:tcPr>
          <w:p w14:paraId="3A421511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Software pro virtualizaci serverů včetně management konzole musí umožňovat rozšíření licenčního pokrytí v případě přidání dalšího CPU nebo dalšího fyzického serveru</w:t>
            </w:r>
          </w:p>
        </w:tc>
      </w:tr>
      <w:tr w:rsidR="00F94254" w14:paraId="3375FAA4" w14:textId="77777777">
        <w:trPr>
          <w:trHeight w:val="722"/>
        </w:trPr>
        <w:tc>
          <w:tcPr>
            <w:tcW w:w="1449" w:type="dxa"/>
            <w:vAlign w:val="center"/>
          </w:tcPr>
          <w:p w14:paraId="6BD68E7E" w14:textId="77777777" w:rsidR="00F94254" w:rsidRDefault="00AB63B4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Instalace hypervisoru</w:t>
            </w:r>
          </w:p>
        </w:tc>
        <w:tc>
          <w:tcPr>
            <w:tcW w:w="7622" w:type="dxa"/>
            <w:vAlign w:val="center"/>
          </w:tcPr>
          <w:p w14:paraId="21256A91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Hypervisor nainstalovaný přímo na hardware, umožňující plnou virtualizaci x86 stroje</w:t>
            </w:r>
          </w:p>
        </w:tc>
      </w:tr>
      <w:tr w:rsidR="00F94254" w14:paraId="0CFA40C1" w14:textId="77777777">
        <w:trPr>
          <w:trHeight w:val="722"/>
        </w:trPr>
        <w:tc>
          <w:tcPr>
            <w:tcW w:w="1449" w:type="dxa"/>
            <w:vAlign w:val="center"/>
          </w:tcPr>
          <w:p w14:paraId="501D47BC" w14:textId="77777777" w:rsidR="00F94254" w:rsidRDefault="00AB63B4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Virtualizace a agregace</w:t>
            </w:r>
          </w:p>
        </w:tc>
        <w:tc>
          <w:tcPr>
            <w:tcW w:w="7622" w:type="dxa"/>
            <w:vAlign w:val="center"/>
          </w:tcPr>
          <w:p w14:paraId="0E55CF31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Virtualizace a agregace x86 strojů a k nim připojených síťových a datových úložišť do unifikovaných souborů zdrojů</w:t>
            </w:r>
          </w:p>
        </w:tc>
      </w:tr>
      <w:tr w:rsidR="00F94254" w14:paraId="2D1341D4" w14:textId="77777777">
        <w:trPr>
          <w:trHeight w:val="722"/>
        </w:trPr>
        <w:tc>
          <w:tcPr>
            <w:tcW w:w="1449" w:type="dxa"/>
            <w:vAlign w:val="center"/>
          </w:tcPr>
          <w:p w14:paraId="7792D732" w14:textId="77777777" w:rsidR="00F94254" w:rsidRDefault="00AB63B4">
            <w:pPr>
              <w:jc w:val="left"/>
              <w:rPr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color w:val="000000" w:themeColor="text1"/>
                <w:sz w:val="18"/>
                <w:szCs w:val="18"/>
              </w:rPr>
              <w:t>Multiprocesing</w:t>
            </w:r>
            <w:proofErr w:type="spellEnd"/>
          </w:p>
        </w:tc>
        <w:tc>
          <w:tcPr>
            <w:tcW w:w="7622" w:type="dxa"/>
            <w:vAlign w:val="center"/>
          </w:tcPr>
          <w:p w14:paraId="57568403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Symetrický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multiprocesing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zlepšující výkonnost virtuálního stroje a umožňující, aby jediný virtuální stroj využíval až 64 virtuálních procesorů současně</w:t>
            </w:r>
          </w:p>
        </w:tc>
      </w:tr>
      <w:tr w:rsidR="00F94254" w14:paraId="60762B6E" w14:textId="77777777">
        <w:trPr>
          <w:trHeight w:val="722"/>
        </w:trPr>
        <w:tc>
          <w:tcPr>
            <w:tcW w:w="1449" w:type="dxa"/>
            <w:vAlign w:val="center"/>
          </w:tcPr>
          <w:p w14:paraId="56D13A94" w14:textId="77777777" w:rsidR="00F94254" w:rsidRDefault="00AB63B4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Podpora</w:t>
            </w:r>
          </w:p>
        </w:tc>
        <w:tc>
          <w:tcPr>
            <w:tcW w:w="7622" w:type="dxa"/>
            <w:vAlign w:val="center"/>
          </w:tcPr>
          <w:p w14:paraId="33C1346E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Musí podporovat operační systémy Windows 2022 a novější, Linux,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FreeBSD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jako OS ve virtuálních strojích</w:t>
            </w:r>
          </w:p>
          <w:p w14:paraId="160532AF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Musí podporovat PV, BT, HV (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paravirtualization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binary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translation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>, hardware-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assist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>) virtualizace</w:t>
            </w:r>
          </w:p>
        </w:tc>
      </w:tr>
      <w:tr w:rsidR="00F94254" w14:paraId="174A0E02" w14:textId="77777777">
        <w:trPr>
          <w:trHeight w:val="722"/>
        </w:trPr>
        <w:tc>
          <w:tcPr>
            <w:tcW w:w="1449" w:type="dxa"/>
            <w:vAlign w:val="center"/>
          </w:tcPr>
          <w:p w14:paraId="306CFC38" w14:textId="77777777" w:rsidR="00F94254" w:rsidRDefault="00AB63B4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Migrace</w:t>
            </w:r>
          </w:p>
        </w:tc>
        <w:tc>
          <w:tcPr>
            <w:tcW w:w="7622" w:type="dxa"/>
            <w:vAlign w:val="center"/>
          </w:tcPr>
          <w:p w14:paraId="6014C157" w14:textId="77777777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Migrace virtuálních strojů mezi virtuálními síťovými přepínači bez výpadku zajišťující tak plynulou správu a údržbu IT</w:t>
            </w:r>
          </w:p>
        </w:tc>
      </w:tr>
      <w:tr w:rsidR="00F94254" w14:paraId="25E30288" w14:textId="77777777">
        <w:trPr>
          <w:trHeight w:val="722"/>
        </w:trPr>
        <w:tc>
          <w:tcPr>
            <w:tcW w:w="1449" w:type="dxa"/>
            <w:vAlign w:val="center"/>
          </w:tcPr>
          <w:p w14:paraId="0F082FAE" w14:textId="77777777" w:rsidR="00F94254" w:rsidRDefault="00AB63B4">
            <w:pPr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Podpora</w:t>
            </w:r>
          </w:p>
        </w:tc>
        <w:tc>
          <w:tcPr>
            <w:tcW w:w="7622" w:type="dxa"/>
            <w:vAlign w:val="center"/>
          </w:tcPr>
          <w:p w14:paraId="4819EE97" w14:textId="431C0CE2" w:rsidR="00F94254" w:rsidRDefault="00AB63B4">
            <w:pPr>
              <w:contextualSpacing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Základní podpora výrobce zahrnující SW update po dobu minimálně </w:t>
            </w:r>
            <w:r w:rsidR="00E749E1">
              <w:rPr>
                <w:color w:val="000000" w:themeColor="text1"/>
                <w:sz w:val="18"/>
                <w:szCs w:val="18"/>
              </w:rPr>
              <w:t>2</w:t>
            </w:r>
            <w:r>
              <w:rPr>
                <w:color w:val="000000" w:themeColor="text1"/>
                <w:sz w:val="18"/>
                <w:szCs w:val="18"/>
              </w:rPr>
              <w:t xml:space="preserve"> let.</w:t>
            </w:r>
            <w:r w:rsidR="00E749E1">
              <w:rPr>
                <w:color w:val="000000" w:themeColor="text1"/>
                <w:sz w:val="18"/>
                <w:szCs w:val="18"/>
              </w:rPr>
              <w:t xml:space="preserve"> </w:t>
            </w:r>
            <w:r w:rsidR="00E749E1" w:rsidRPr="00E749E1">
              <w:rPr>
                <w:color w:val="000000" w:themeColor="text1"/>
                <w:sz w:val="18"/>
                <w:szCs w:val="18"/>
              </w:rPr>
              <w:t>SW Licence musí být platná minimálně na 2 roky.</w:t>
            </w:r>
          </w:p>
        </w:tc>
      </w:tr>
    </w:tbl>
    <w:p w14:paraId="10E4CF8F" w14:textId="77777777" w:rsidR="00F94254" w:rsidRDefault="00F94254">
      <w:pPr>
        <w:rPr>
          <w:color w:val="FF0000"/>
        </w:rPr>
      </w:pPr>
    </w:p>
    <w:p w14:paraId="74D50A2E" w14:textId="77777777" w:rsidR="009E7075" w:rsidRDefault="009E7075">
      <w:pPr>
        <w:spacing w:before="0" w:after="0" w:line="240" w:lineRule="auto"/>
        <w:jc w:val="left"/>
      </w:pPr>
      <w:r>
        <w:br w:type="page"/>
      </w:r>
    </w:p>
    <w:p w14:paraId="2BF47BAD" w14:textId="77777777" w:rsidR="009E7075" w:rsidRPr="00C86785" w:rsidRDefault="009E7075" w:rsidP="009E7075">
      <w:pPr>
        <w:pStyle w:val="Nadpis3"/>
        <w:ind w:left="720"/>
      </w:pPr>
      <w:r>
        <w:lastRenderedPageBreak/>
        <w:t>Minimální požadavky na serverový operační systém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2127"/>
        <w:gridCol w:w="6945"/>
      </w:tblGrid>
      <w:tr w:rsidR="009E7075" w14:paraId="65C819A5" w14:textId="77777777" w:rsidTr="00A87B32">
        <w:trPr>
          <w:trHeight w:val="409"/>
        </w:trPr>
        <w:tc>
          <w:tcPr>
            <w:tcW w:w="2127" w:type="dxa"/>
            <w:shd w:val="clear" w:color="BFBFBF" w:fill="BFBFBF" w:themeFill="background1" w:themeFillShade="BF"/>
            <w:vAlign w:val="center"/>
          </w:tcPr>
          <w:p w14:paraId="5D396427" w14:textId="77777777" w:rsidR="009E7075" w:rsidRDefault="009E7075" w:rsidP="00A87B32">
            <w:pPr>
              <w:rPr>
                <w:rFonts w:cs="Arial"/>
              </w:rPr>
            </w:pPr>
            <w:r>
              <w:rPr>
                <w:rFonts w:cs="Arial"/>
                <w:b/>
                <w:color w:val="000000"/>
              </w:rPr>
              <w:t>Požadovaná funkcionalita</w:t>
            </w:r>
          </w:p>
        </w:tc>
        <w:tc>
          <w:tcPr>
            <w:tcW w:w="6945" w:type="dxa"/>
            <w:shd w:val="clear" w:color="BFBFBF" w:fill="BFBFBF" w:themeFill="background1" w:themeFillShade="BF"/>
            <w:vAlign w:val="center"/>
          </w:tcPr>
          <w:p w14:paraId="7DC410DE" w14:textId="77777777" w:rsidR="009E7075" w:rsidRDefault="009E7075" w:rsidP="00A87B32">
            <w:pPr>
              <w:jc w:val="center"/>
              <w:rPr>
                <w:rFonts w:cs="Arial"/>
              </w:rPr>
            </w:pPr>
            <w:r>
              <w:rPr>
                <w:rFonts w:cs="Arial"/>
                <w:b/>
                <w:color w:val="000000"/>
              </w:rPr>
              <w:t>Specifikace minimálních požadavků</w:t>
            </w:r>
          </w:p>
        </w:tc>
      </w:tr>
      <w:tr w:rsidR="009E7075" w14:paraId="48267E53" w14:textId="77777777" w:rsidTr="00A87B32">
        <w:trPr>
          <w:trHeight w:val="722"/>
        </w:trPr>
        <w:tc>
          <w:tcPr>
            <w:tcW w:w="2127" w:type="dxa"/>
            <w:vAlign w:val="center"/>
          </w:tcPr>
          <w:p w14:paraId="488CB8AA" w14:textId="77777777" w:rsidR="009E7075" w:rsidRDefault="009E7075" w:rsidP="00A87B32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Licence pro serverový operační systém</w:t>
            </w:r>
          </w:p>
        </w:tc>
        <w:tc>
          <w:tcPr>
            <w:tcW w:w="6945" w:type="dxa"/>
            <w:vAlign w:val="center"/>
          </w:tcPr>
          <w:p w14:paraId="599536E9" w14:textId="77777777" w:rsidR="009E7075" w:rsidRDefault="009E7075" w:rsidP="00A87B32">
            <w:pPr>
              <w:jc w:val="left"/>
              <w:rPr>
                <w:rFonts w:cs="Arial"/>
                <w:sz w:val="18"/>
                <w:szCs w:val="18"/>
              </w:rPr>
            </w:pPr>
            <w:r w:rsidRPr="00933B7E">
              <w:rPr>
                <w:rFonts w:cs="Arial"/>
                <w:sz w:val="18"/>
                <w:szCs w:val="18"/>
              </w:rPr>
              <w:t>Permanentní licence pro serverový operační systém pro 4ks virtualizačních serverů viz specifikace v tabulce „Servery pro virtualizaci“</w:t>
            </w:r>
          </w:p>
          <w:p w14:paraId="4C686ABA" w14:textId="77777777" w:rsidR="009E7075" w:rsidRDefault="009E7075" w:rsidP="00A87B32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Serverový operační systém je určen</w:t>
            </w:r>
            <w:r w:rsidRPr="001A2540">
              <w:rPr>
                <w:rFonts w:cs="Arial"/>
                <w:sz w:val="18"/>
                <w:szCs w:val="18"/>
              </w:rPr>
              <w:t xml:space="preserve"> pro provoz aplikací, které jsou kompatibilní s platformou Windows Server, licence umožní instalaci a provoz neomezeného počtu virtuálních windowsových serverových OS </w:t>
            </w:r>
            <w:r>
              <w:rPr>
                <w:rFonts w:cs="Arial"/>
                <w:sz w:val="18"/>
                <w:szCs w:val="18"/>
              </w:rPr>
              <w:t>ve virtuálním prostředí a HW řešeném tímto projektem.</w:t>
            </w:r>
          </w:p>
          <w:p w14:paraId="5CD3327E" w14:textId="77777777" w:rsidR="009E7075" w:rsidRDefault="009E7075" w:rsidP="00A87B32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J</w:t>
            </w:r>
            <w:r w:rsidRPr="001A2540">
              <w:rPr>
                <w:rFonts w:cs="Arial"/>
                <w:sz w:val="18"/>
                <w:szCs w:val="18"/>
              </w:rPr>
              <w:t>edná se o rozšíření</w:t>
            </w:r>
            <w:r>
              <w:rPr>
                <w:rFonts w:cs="Arial"/>
                <w:sz w:val="18"/>
                <w:szCs w:val="18"/>
              </w:rPr>
              <w:t>,</w:t>
            </w:r>
            <w:r w:rsidRPr="001A2540">
              <w:rPr>
                <w:rFonts w:cs="Arial"/>
                <w:sz w:val="18"/>
                <w:szCs w:val="18"/>
              </w:rPr>
              <w:t xml:space="preserve"> aktuálně provozované</w:t>
            </w:r>
            <w:r>
              <w:rPr>
                <w:rFonts w:cs="Arial"/>
                <w:sz w:val="18"/>
                <w:szCs w:val="18"/>
              </w:rPr>
              <w:t>,</w:t>
            </w:r>
            <w:r w:rsidRPr="001A2540">
              <w:rPr>
                <w:rFonts w:cs="Arial"/>
                <w:sz w:val="18"/>
                <w:szCs w:val="18"/>
              </w:rPr>
              <w:t xml:space="preserve"> Windows server infrastruktury žadatele, kdy za účelem přenositelnosti a udržení technologicky jednotného prostředí žadatele </w:t>
            </w:r>
            <w:r>
              <w:rPr>
                <w:rFonts w:cs="Arial"/>
                <w:sz w:val="18"/>
                <w:szCs w:val="18"/>
              </w:rPr>
              <w:t xml:space="preserve">je </w:t>
            </w:r>
            <w:r w:rsidRPr="001A2540">
              <w:rPr>
                <w:rFonts w:cs="Arial"/>
                <w:sz w:val="18"/>
                <w:szCs w:val="18"/>
              </w:rPr>
              <w:t>požadováno výše uvedené typové ř</w:t>
            </w:r>
            <w:r>
              <w:rPr>
                <w:rFonts w:cs="Arial"/>
                <w:sz w:val="18"/>
                <w:szCs w:val="18"/>
              </w:rPr>
              <w:t>ešení rozvoje takové platformy.</w:t>
            </w:r>
          </w:p>
          <w:p w14:paraId="2D44EC35" w14:textId="77777777" w:rsidR="009E7075" w:rsidRDefault="009E7075" w:rsidP="00A87B32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  <w:r w:rsidRPr="001A2540">
              <w:rPr>
                <w:rFonts w:cs="Arial"/>
                <w:sz w:val="18"/>
                <w:szCs w:val="18"/>
              </w:rPr>
              <w:t>řechod na jinou platformu</w:t>
            </w:r>
            <w:r>
              <w:rPr>
                <w:rFonts w:cs="Arial"/>
                <w:sz w:val="18"/>
                <w:szCs w:val="18"/>
              </w:rPr>
              <w:t>,</w:t>
            </w:r>
            <w:r w:rsidRPr="001A2540">
              <w:rPr>
                <w:rFonts w:cs="Arial"/>
                <w:sz w:val="18"/>
                <w:szCs w:val="18"/>
              </w:rPr>
              <w:t xml:space="preserve"> bez nahrazení podstatné části agendových a dalších provozních IS provozovaných nad aktuální platformou</w:t>
            </w:r>
            <w:r>
              <w:rPr>
                <w:rFonts w:cs="Arial"/>
                <w:sz w:val="18"/>
                <w:szCs w:val="18"/>
              </w:rPr>
              <w:t>,</w:t>
            </w:r>
            <w:r w:rsidRPr="001A2540">
              <w:rPr>
                <w:rFonts w:cs="Arial"/>
                <w:sz w:val="18"/>
                <w:szCs w:val="18"/>
              </w:rPr>
              <w:t xml:space="preserve"> není z ekonomického i funkčního hlediska vhodný ani časově, co do rozsahu zamýšleného projektového záměru, </w:t>
            </w:r>
            <w:r>
              <w:rPr>
                <w:rFonts w:cs="Arial"/>
                <w:sz w:val="18"/>
                <w:szCs w:val="18"/>
              </w:rPr>
              <w:t xml:space="preserve">možná ani </w:t>
            </w:r>
            <w:r w:rsidRPr="001A2540">
              <w:rPr>
                <w:rFonts w:cs="Arial"/>
                <w:sz w:val="18"/>
                <w:szCs w:val="18"/>
              </w:rPr>
              <w:t>reáln</w:t>
            </w:r>
            <w:r>
              <w:rPr>
                <w:rFonts w:cs="Arial"/>
                <w:sz w:val="18"/>
                <w:szCs w:val="18"/>
              </w:rPr>
              <w:t>é</w:t>
            </w:r>
            <w:r w:rsidRPr="001A2540">
              <w:rPr>
                <w:rFonts w:cs="Arial"/>
                <w:sz w:val="18"/>
                <w:szCs w:val="18"/>
              </w:rPr>
              <w:t>.</w:t>
            </w:r>
          </w:p>
        </w:tc>
      </w:tr>
      <w:tr w:rsidR="009E7075" w14:paraId="4F5FF758" w14:textId="77777777" w:rsidTr="00A87B32">
        <w:trPr>
          <w:trHeight w:val="722"/>
        </w:trPr>
        <w:tc>
          <w:tcPr>
            <w:tcW w:w="2127" w:type="dxa"/>
            <w:vAlign w:val="center"/>
          </w:tcPr>
          <w:p w14:paraId="07C92487" w14:textId="77777777" w:rsidR="009E7075" w:rsidRDefault="009E7075" w:rsidP="00A87B32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Licence pro koncová zařízení</w:t>
            </w:r>
          </w:p>
        </w:tc>
        <w:tc>
          <w:tcPr>
            <w:tcW w:w="6945" w:type="dxa"/>
            <w:vAlign w:val="center"/>
          </w:tcPr>
          <w:p w14:paraId="4A8AF182" w14:textId="77777777" w:rsidR="009E7075" w:rsidRDefault="009E7075" w:rsidP="00A87B32">
            <w:pPr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1000x licence na zařízení pokud ji daný serverový operační systém vyžaduje</w:t>
            </w:r>
          </w:p>
        </w:tc>
      </w:tr>
    </w:tbl>
    <w:p w14:paraId="34FB649C" w14:textId="47D0122B" w:rsidR="00F94254" w:rsidRDefault="00AB63B4">
      <w:pPr>
        <w:rPr>
          <w:color w:val="FF0000"/>
        </w:rPr>
      </w:pPr>
      <w:r>
        <w:br w:type="page"/>
      </w:r>
    </w:p>
    <w:p w14:paraId="2B4F8F56" w14:textId="73B3795E" w:rsidR="00F94254" w:rsidRDefault="00AB63B4">
      <w:pPr>
        <w:pStyle w:val="Nadpis3"/>
        <w:ind w:left="720"/>
      </w:pPr>
      <w:bookmarkStart w:id="1" w:name="_Toc525804641"/>
      <w:r>
        <w:lastRenderedPageBreak/>
        <w:t>Minimální požadavky na řešení serverů, datového úložišt</w:t>
      </w:r>
      <w:bookmarkEnd w:id="1"/>
      <w:r>
        <w:t>ě včetně dedikované datové sítě (</w:t>
      </w:r>
      <w:proofErr w:type="spellStart"/>
      <w:r>
        <w:t>Storage</w:t>
      </w:r>
      <w:proofErr w:type="spellEnd"/>
      <w:r>
        <w:t xml:space="preserve"> Area Network - SAN)</w:t>
      </w:r>
    </w:p>
    <w:p w14:paraId="263AA7D7" w14:textId="77777777" w:rsidR="00F94254" w:rsidRDefault="00AB63B4">
      <w:pPr>
        <w:pStyle w:val="Nadpis4"/>
        <w:ind w:left="864" w:hanging="864"/>
      </w:pPr>
      <w:r>
        <w:t>Servery pro virtualizaci – 4x</w:t>
      </w:r>
    </w:p>
    <w:tbl>
      <w:tblPr>
        <w:tblW w:w="4600" w:type="pct"/>
        <w:tblLayout w:type="fixed"/>
        <w:tblLook w:val="00A0" w:firstRow="1" w:lastRow="0" w:firstColumn="1" w:lastColumn="0" w:noHBand="0" w:noVBand="0"/>
      </w:tblPr>
      <w:tblGrid>
        <w:gridCol w:w="2088"/>
        <w:gridCol w:w="6247"/>
      </w:tblGrid>
      <w:tr w:rsidR="00F94254" w14:paraId="21679DB5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5B587" w14:textId="77777777" w:rsidR="00F94254" w:rsidRDefault="00AB63B4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Parametr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1CE64" w14:textId="77777777" w:rsidR="00F94254" w:rsidRDefault="00AB63B4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Specifikace aplikačního serveru</w:t>
            </w:r>
          </w:p>
        </w:tc>
      </w:tr>
      <w:tr w:rsidR="00F94254" w14:paraId="6A9DB94E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9F841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Form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Factor</w:t>
            </w:r>
            <w:proofErr w:type="spellEnd"/>
            <w:r>
              <w:rPr>
                <w:sz w:val="18"/>
                <w:szCs w:val="18"/>
              </w:rPr>
              <w:t xml:space="preserve"> a vnitřní uspořádání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5A4BD" w14:textId="77777777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2U, pro přístup ke všem komponentám serveru není nutné nářadí, barevně značené hot-</w:t>
            </w:r>
            <w:proofErr w:type="spellStart"/>
            <w:r>
              <w:rPr>
                <w:sz w:val="16"/>
                <w:szCs w:val="16"/>
              </w:rPr>
              <w:t>plug</w:t>
            </w:r>
            <w:proofErr w:type="spellEnd"/>
            <w:r>
              <w:rPr>
                <w:sz w:val="16"/>
                <w:szCs w:val="16"/>
              </w:rPr>
              <w:t xml:space="preserve"> vnitřní komponenty a místa pro uchopení. Požadujeme uzamykatelný přední panel.</w:t>
            </w:r>
          </w:p>
        </w:tc>
      </w:tr>
      <w:tr w:rsidR="00F94254" w14:paraId="774133C5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ACC96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CPU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7EAA3" w14:textId="67164C83" w:rsidR="00F94254" w:rsidRDefault="009705AC" w:rsidP="009705AC">
            <w:pPr>
              <w:widowControl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Dvousocketový</w:t>
            </w:r>
            <w:proofErr w:type="spellEnd"/>
            <w:r>
              <w:rPr>
                <w:sz w:val="16"/>
                <w:szCs w:val="16"/>
              </w:rPr>
              <w:t xml:space="preserve"> systém o</w:t>
            </w:r>
            <w:r w:rsidR="00AB63B4">
              <w:rPr>
                <w:sz w:val="16"/>
                <w:szCs w:val="16"/>
              </w:rPr>
              <w:t xml:space="preserve">sazený 2x CPU s min. 32 jader každý, o základní frekvenci min. 2,7GHz. Zároveň výkon těchto CPU, potažmo celého systému odpovídá minimálnímu hodnocenému výkonu v kategorii Base 700 bodů dle </w:t>
            </w:r>
            <w:hyperlink r:id="rId9" w:tgtFrame="http://www.spec.org/cpu2017/results/rint2017.html">
              <w:r w:rsidR="00AB63B4">
                <w:rPr>
                  <w:rStyle w:val="Hypertextovodkaz"/>
                  <w:sz w:val="16"/>
                  <w:szCs w:val="16"/>
                </w:rPr>
                <w:t>www.spec.org/cpu2017/results/rint2017.html</w:t>
              </w:r>
            </w:hyperlink>
            <w:r w:rsidR="00AB63B4">
              <w:rPr>
                <w:sz w:val="16"/>
                <w:szCs w:val="16"/>
              </w:rPr>
              <w:t xml:space="preserve"> </w:t>
            </w:r>
          </w:p>
        </w:tc>
      </w:tr>
      <w:tr w:rsidR="00F94254" w14:paraId="3BE37C1D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C147D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RAM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AC612" w14:textId="77777777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Požadovaná kapacita minimálně 1024GB. Složená z DIMM DDR5 min. 4800MT/s.</w:t>
            </w:r>
          </w:p>
          <w:p w14:paraId="616D5F07" w14:textId="77777777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Možnost osazení až 24 paměťových modulů s maximální celkovou kapacitou minimálně 2 TB.</w:t>
            </w:r>
          </w:p>
        </w:tc>
      </w:tr>
      <w:tr w:rsidR="00F94254" w14:paraId="583F2D34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D45F2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Diskový subsystém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10D7B" w14:textId="77777777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Požadujeme server bez osazeného řadiče a disků. Prostor pro operační systém je řešen jako samostatný </w:t>
            </w:r>
            <w:proofErr w:type="spellStart"/>
            <w:r>
              <w:rPr>
                <w:sz w:val="16"/>
                <w:szCs w:val="16"/>
              </w:rPr>
              <w:t>bootovací</w:t>
            </w:r>
            <w:proofErr w:type="spellEnd"/>
            <w:r>
              <w:rPr>
                <w:sz w:val="16"/>
                <w:szCs w:val="16"/>
              </w:rPr>
              <w:t xml:space="preserve"> diskový prostor osazený </w:t>
            </w:r>
            <w:proofErr w:type="spellStart"/>
            <w:r>
              <w:rPr>
                <w:sz w:val="16"/>
                <w:szCs w:val="16"/>
              </w:rPr>
              <w:t>NVMe</w:t>
            </w:r>
            <w:proofErr w:type="spellEnd"/>
            <w:r>
              <w:rPr>
                <w:sz w:val="16"/>
                <w:szCs w:val="16"/>
              </w:rPr>
              <w:t xml:space="preserve"> hot-</w:t>
            </w:r>
            <w:proofErr w:type="spellStart"/>
            <w:r>
              <w:rPr>
                <w:sz w:val="16"/>
                <w:szCs w:val="16"/>
              </w:rPr>
              <w:t>plug</w:t>
            </w:r>
            <w:proofErr w:type="spellEnd"/>
            <w:r>
              <w:rPr>
                <w:sz w:val="16"/>
                <w:szCs w:val="16"/>
              </w:rPr>
              <w:t xml:space="preserve"> disky o kapacitě 480GB v uspořádání RAID 1.</w:t>
            </w:r>
          </w:p>
        </w:tc>
      </w:tr>
      <w:tr w:rsidR="00F94254" w14:paraId="5206D340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6181C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Síťové rozhraní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79316" w14:textId="77777777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x 1 </w:t>
            </w:r>
            <w:proofErr w:type="spellStart"/>
            <w:r>
              <w:rPr>
                <w:sz w:val="16"/>
                <w:szCs w:val="16"/>
              </w:rPr>
              <w:t>Gb</w:t>
            </w:r>
            <w:proofErr w:type="spellEnd"/>
            <w:r>
              <w:rPr>
                <w:sz w:val="16"/>
                <w:szCs w:val="16"/>
              </w:rPr>
              <w:t xml:space="preserve"> port </w:t>
            </w:r>
            <w:proofErr w:type="spellStart"/>
            <w:r>
              <w:rPr>
                <w:sz w:val="16"/>
                <w:szCs w:val="16"/>
              </w:rPr>
              <w:t>Ethernet</w:t>
            </w:r>
            <w:proofErr w:type="spellEnd"/>
          </w:p>
          <w:p w14:paraId="31626D36" w14:textId="77777777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 x 10 </w:t>
            </w:r>
            <w:proofErr w:type="spellStart"/>
            <w:r>
              <w:rPr>
                <w:sz w:val="16"/>
                <w:szCs w:val="16"/>
              </w:rPr>
              <w:t>Gb</w:t>
            </w:r>
            <w:proofErr w:type="spellEnd"/>
            <w:r>
              <w:rPr>
                <w:sz w:val="16"/>
                <w:szCs w:val="16"/>
              </w:rPr>
              <w:t xml:space="preserve"> port </w:t>
            </w:r>
            <w:proofErr w:type="spellStart"/>
            <w:r>
              <w:rPr>
                <w:sz w:val="16"/>
                <w:szCs w:val="16"/>
              </w:rPr>
              <w:t>Ethernet</w:t>
            </w:r>
            <w:proofErr w:type="spellEnd"/>
          </w:p>
          <w:p w14:paraId="28048FA1" w14:textId="77777777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x 32 </w:t>
            </w:r>
            <w:proofErr w:type="spellStart"/>
            <w:r>
              <w:rPr>
                <w:sz w:val="16"/>
                <w:szCs w:val="16"/>
              </w:rPr>
              <w:t>Gb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Fibre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Channel</w:t>
            </w:r>
            <w:proofErr w:type="spellEnd"/>
            <w:r>
              <w:rPr>
                <w:sz w:val="16"/>
                <w:szCs w:val="16"/>
              </w:rPr>
              <w:t xml:space="preserve"> včetně FC modulů</w:t>
            </w:r>
          </w:p>
        </w:tc>
      </w:tr>
      <w:tr w:rsidR="00F94254" w14:paraId="6A3877C0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32E31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Napájení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FF5E1" w14:textId="77777777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Plně redundantní síťové napájecí zdroje min. 1100W </w:t>
            </w:r>
            <w:proofErr w:type="spellStart"/>
            <w:r>
              <w:rPr>
                <w:sz w:val="16"/>
                <w:szCs w:val="16"/>
              </w:rPr>
              <w:t>Titanium</w:t>
            </w:r>
            <w:proofErr w:type="spellEnd"/>
            <w:r>
              <w:rPr>
                <w:sz w:val="16"/>
                <w:szCs w:val="16"/>
              </w:rPr>
              <w:t xml:space="preserve">, zajišťující maximální výkon serveru i při výpadku jednoho zdroje a s možností nastavení limitů výkonu a spotřeby v </w:t>
            </w:r>
            <w:proofErr w:type="spellStart"/>
            <w:r>
              <w:rPr>
                <w:sz w:val="16"/>
                <w:szCs w:val="16"/>
              </w:rPr>
              <w:t>BIOSu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Power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Budgeting</w:t>
            </w:r>
            <w:proofErr w:type="spellEnd"/>
            <w:r>
              <w:rPr>
                <w:sz w:val="16"/>
                <w:szCs w:val="16"/>
              </w:rPr>
              <w:t>) 96% účinnost při zatížení 50%</w:t>
            </w:r>
          </w:p>
        </w:tc>
      </w:tr>
      <w:tr w:rsidR="00F94254" w14:paraId="5310576D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6F7BD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Interface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AD239" w14:textId="77777777" w:rsidR="00F94254" w:rsidRDefault="00AB63B4">
            <w:pPr>
              <w:pStyle w:val="Odstavecseseznamem"/>
              <w:widowControl w:val="0"/>
              <w:numPr>
                <w:ilvl w:val="0"/>
                <w:numId w:val="33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x USB (1 vpředu, 2 vzadu), min. 1x USB 3.0</w:t>
            </w:r>
          </w:p>
          <w:p w14:paraId="3F0F8FE7" w14:textId="77777777" w:rsidR="00F94254" w:rsidRDefault="00AB63B4">
            <w:pPr>
              <w:pStyle w:val="Odstavecseseznamem"/>
              <w:widowControl w:val="0"/>
              <w:numPr>
                <w:ilvl w:val="0"/>
                <w:numId w:val="33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x VGA</w:t>
            </w:r>
          </w:p>
        </w:tc>
      </w:tr>
      <w:tr w:rsidR="00F94254" w14:paraId="0BE40D14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6C784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Rozšiřující sloty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0E166" w14:textId="77777777" w:rsidR="00F94254" w:rsidRDefault="00AB63B4">
            <w:pPr>
              <w:widowControl w:val="0"/>
              <w:numPr>
                <w:ilvl w:val="0"/>
                <w:numId w:val="34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Min 2x </w:t>
            </w:r>
            <w:proofErr w:type="spellStart"/>
            <w:r>
              <w:rPr>
                <w:sz w:val="16"/>
                <w:szCs w:val="16"/>
              </w:rPr>
              <w:t>PCIe</w:t>
            </w:r>
            <w:proofErr w:type="spellEnd"/>
            <w:r>
              <w:rPr>
                <w:sz w:val="16"/>
                <w:szCs w:val="16"/>
              </w:rPr>
              <w:t xml:space="preserve"> x16, min 4x </w:t>
            </w:r>
            <w:proofErr w:type="spellStart"/>
            <w:r>
              <w:rPr>
                <w:sz w:val="16"/>
                <w:szCs w:val="16"/>
              </w:rPr>
              <w:t>PCIe</w:t>
            </w:r>
            <w:proofErr w:type="spellEnd"/>
            <w:r>
              <w:rPr>
                <w:sz w:val="16"/>
                <w:szCs w:val="16"/>
              </w:rPr>
              <w:t xml:space="preserve"> x8</w:t>
            </w:r>
          </w:p>
        </w:tc>
      </w:tr>
      <w:tr w:rsidR="00F94254" w14:paraId="7F98411E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67808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Kolejnice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7947D" w14:textId="77777777" w:rsidR="00F94254" w:rsidRDefault="00AB63B4">
            <w:pPr>
              <w:pStyle w:val="Odstavecseseznamem"/>
              <w:widowControl w:val="0"/>
              <w:numPr>
                <w:ilvl w:val="0"/>
                <w:numId w:val="34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Zásuvné ližiny s ramenem pro vedení kabelů</w:t>
            </w:r>
          </w:p>
        </w:tc>
      </w:tr>
      <w:tr w:rsidR="00F94254" w14:paraId="4B42BE6B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72791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Kompatibilita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5AF55" w14:textId="77777777" w:rsidR="00F94254" w:rsidRDefault="00AB63B4">
            <w:pPr>
              <w:pStyle w:val="Odstavecseseznamem"/>
              <w:widowControl w:val="0"/>
              <w:numPr>
                <w:ilvl w:val="0"/>
                <w:numId w:val="31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Canonical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Ubuntu</w:t>
            </w:r>
            <w:proofErr w:type="spellEnd"/>
            <w:r>
              <w:rPr>
                <w:sz w:val="16"/>
                <w:szCs w:val="16"/>
              </w:rPr>
              <w:t xml:space="preserve"> Server LTS</w:t>
            </w:r>
          </w:p>
          <w:p w14:paraId="43A4188F" w14:textId="77777777" w:rsidR="00F94254" w:rsidRDefault="00AB63B4">
            <w:pPr>
              <w:pStyle w:val="Odstavecseseznamem"/>
              <w:widowControl w:val="0"/>
              <w:numPr>
                <w:ilvl w:val="0"/>
                <w:numId w:val="31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Microsoft Windows Server </w:t>
            </w:r>
            <w:proofErr w:type="spellStart"/>
            <w:r>
              <w:rPr>
                <w:sz w:val="16"/>
                <w:szCs w:val="16"/>
              </w:rPr>
              <w:t>with</w:t>
            </w:r>
            <w:proofErr w:type="spellEnd"/>
            <w:r>
              <w:rPr>
                <w:sz w:val="16"/>
                <w:szCs w:val="16"/>
              </w:rPr>
              <w:t xml:space="preserve"> Hyper-V</w:t>
            </w:r>
          </w:p>
          <w:p w14:paraId="094F0723" w14:textId="77777777" w:rsidR="00F94254" w:rsidRDefault="00AB63B4">
            <w:pPr>
              <w:pStyle w:val="Odstavecseseznamem"/>
              <w:widowControl w:val="0"/>
              <w:numPr>
                <w:ilvl w:val="0"/>
                <w:numId w:val="31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Red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Hat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Enterprise</w:t>
            </w:r>
            <w:proofErr w:type="spellEnd"/>
            <w:r>
              <w:rPr>
                <w:sz w:val="16"/>
                <w:szCs w:val="16"/>
              </w:rPr>
              <w:t xml:space="preserve"> Linux</w:t>
            </w:r>
          </w:p>
          <w:p w14:paraId="37D16D62" w14:textId="77777777" w:rsidR="00F94254" w:rsidRDefault="00AB63B4">
            <w:pPr>
              <w:pStyle w:val="Odstavecseseznamem"/>
              <w:widowControl w:val="0"/>
              <w:numPr>
                <w:ilvl w:val="0"/>
                <w:numId w:val="31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SUSE Linux </w:t>
            </w:r>
            <w:proofErr w:type="spellStart"/>
            <w:r>
              <w:rPr>
                <w:sz w:val="16"/>
                <w:szCs w:val="16"/>
              </w:rPr>
              <w:t>Enterprise</w:t>
            </w:r>
            <w:proofErr w:type="spellEnd"/>
            <w:r>
              <w:rPr>
                <w:sz w:val="16"/>
                <w:szCs w:val="16"/>
              </w:rPr>
              <w:t xml:space="preserve"> Server</w:t>
            </w:r>
          </w:p>
          <w:p w14:paraId="785E0DC2" w14:textId="77777777" w:rsidR="00F94254" w:rsidRDefault="00AB63B4">
            <w:pPr>
              <w:pStyle w:val="Odstavecseseznamem"/>
              <w:widowControl w:val="0"/>
              <w:numPr>
                <w:ilvl w:val="0"/>
                <w:numId w:val="31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VMware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ESXi</w:t>
            </w:r>
            <w:proofErr w:type="spellEnd"/>
          </w:p>
        </w:tc>
      </w:tr>
      <w:tr w:rsidR="00F94254" w14:paraId="2C0DD5DA" w14:textId="77777777">
        <w:trPr>
          <w:trHeight w:val="1550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FDAEC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Management a vzdálená správa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E7795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samostatný dedikovaný LAN RJ45 port, který se nezapočítává do konektivity serveru</w:t>
            </w:r>
          </w:p>
          <w:p w14:paraId="1ACE85E5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s podporou </w:t>
            </w:r>
            <w:proofErr w:type="spellStart"/>
            <w:r>
              <w:rPr>
                <w:sz w:val="16"/>
                <w:szCs w:val="16"/>
                <w:lang w:eastAsia="en-US"/>
              </w:rPr>
              <w:t>failoveru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na jinou síťovou kartu v serveru, musí podporovat VLAN a LLDP Discovery síťové infrastruktury, protokolů IPv4 a IPv6</w:t>
            </w:r>
          </w:p>
          <w:p w14:paraId="7FF351D8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monitoring jakékoliv komponenty serveru nesmí vyžadovat instalaci agenta do OS, OS se musí kompletně obejít bez AMS (</w:t>
            </w:r>
            <w:proofErr w:type="spellStart"/>
            <w:r>
              <w:rPr>
                <w:sz w:val="16"/>
                <w:szCs w:val="16"/>
                <w:lang w:eastAsia="en-US"/>
              </w:rPr>
              <w:t>Agentless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Management </w:t>
            </w:r>
            <w:proofErr w:type="spellStart"/>
            <w:r>
              <w:rPr>
                <w:sz w:val="16"/>
                <w:szCs w:val="16"/>
                <w:lang w:eastAsia="en-US"/>
              </w:rPr>
              <w:t>Service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). Tento požadavek se týká i diskového systému, včetně přístupu k nastavení RAID řadičů, SAS HBA či případných expansních diskových polic serveru. V případě síťových karet na desce či </w:t>
            </w:r>
            <w:proofErr w:type="spellStart"/>
            <w:r>
              <w:rPr>
                <w:sz w:val="16"/>
                <w:szCs w:val="16"/>
                <w:lang w:eastAsia="en-US"/>
              </w:rPr>
              <w:t>mezzanine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kartě, musí být v managementu možnost monitorování až do úrovně případných optický modulů (SFP) osazených v těchto kartách</w:t>
            </w:r>
          </w:p>
          <w:p w14:paraId="3497B964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vestavěný HTML5 server pro správu bez nutnosti instalace </w:t>
            </w:r>
            <w:proofErr w:type="spellStart"/>
            <w:r>
              <w:rPr>
                <w:sz w:val="16"/>
                <w:szCs w:val="16"/>
                <w:lang w:eastAsia="en-US"/>
              </w:rPr>
              <w:t>ActiveX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nebo Java </w:t>
            </w:r>
            <w:proofErr w:type="spellStart"/>
            <w:r>
              <w:rPr>
                <w:sz w:val="16"/>
                <w:szCs w:val="16"/>
                <w:lang w:eastAsia="en-US"/>
              </w:rPr>
              <w:t>pluginů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, platí i pro vzdálenou konzoli KVM </w:t>
            </w:r>
            <w:proofErr w:type="spellStart"/>
            <w:r>
              <w:rPr>
                <w:sz w:val="16"/>
                <w:szCs w:val="16"/>
                <w:lang w:eastAsia="en-US"/>
              </w:rPr>
              <w:t>over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IP</w:t>
            </w:r>
          </w:p>
          <w:p w14:paraId="3BAFF6CA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management musí průběžně vyhodnocovat průměrné vytížení serveru s grafickým zobrazením v HTML5 GUI a možností </w:t>
            </w:r>
            <w:proofErr w:type="spellStart"/>
            <w:r>
              <w:rPr>
                <w:sz w:val="16"/>
                <w:szCs w:val="16"/>
                <w:lang w:eastAsia="en-US"/>
              </w:rPr>
              <w:t>alertů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v případě excesů</w:t>
            </w:r>
          </w:p>
          <w:p w14:paraId="689B6578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automatická instalace a obnova SSL certifikátu vestavěného serveru</w:t>
            </w:r>
          </w:p>
          <w:p w14:paraId="2C908E60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přístup po SSL, Telnetu, SNMP a </w:t>
            </w:r>
            <w:proofErr w:type="spellStart"/>
            <w:r>
              <w:rPr>
                <w:sz w:val="16"/>
                <w:szCs w:val="16"/>
                <w:lang w:eastAsia="en-US"/>
              </w:rPr>
              <w:t>RESTful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API s podporou </w:t>
            </w:r>
            <w:proofErr w:type="spellStart"/>
            <w:r>
              <w:rPr>
                <w:sz w:val="16"/>
                <w:szCs w:val="16"/>
                <w:lang w:eastAsia="en-US"/>
              </w:rPr>
              <w:t>Redfish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SSE </w:t>
            </w:r>
          </w:p>
          <w:p w14:paraId="40B2D44A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podpora multifaktorové autentizace, podpora MS AD a generického LDAP</w:t>
            </w:r>
          </w:p>
          <w:p w14:paraId="2786E570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možnost </w:t>
            </w:r>
            <w:proofErr w:type="spellStart"/>
            <w:r>
              <w:rPr>
                <w:sz w:val="16"/>
                <w:szCs w:val="16"/>
                <w:lang w:eastAsia="en-US"/>
              </w:rPr>
              <w:t>streamingu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údajů senzorů serveru, telemetrie a reportů o provozu pro účely prediktivního vyhodnocování provozu a zabezpečení s podporou pro </w:t>
            </w:r>
            <w:proofErr w:type="spellStart"/>
            <w:r>
              <w:rPr>
                <w:sz w:val="16"/>
                <w:szCs w:val="16"/>
                <w:lang w:eastAsia="en-US"/>
              </w:rPr>
              <w:t>Splunk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nebo ELK </w:t>
            </w:r>
            <w:proofErr w:type="spellStart"/>
            <w:r>
              <w:rPr>
                <w:sz w:val="16"/>
                <w:szCs w:val="16"/>
                <w:lang w:eastAsia="en-US"/>
              </w:rPr>
              <w:t>stack</w:t>
            </w:r>
            <w:proofErr w:type="spellEnd"/>
          </w:p>
          <w:p w14:paraId="7D1CC942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Podpora </w:t>
            </w:r>
            <w:proofErr w:type="spellStart"/>
            <w:r>
              <w:rPr>
                <w:sz w:val="16"/>
                <w:szCs w:val="16"/>
                <w:lang w:eastAsia="en-US"/>
              </w:rPr>
              <w:t>Syslog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serveru. Logy zaznamenávají stavy hardwarových sensorů (stav, teplota, napětí, …) včetně událostí o přihlášení a změnách konfigurace</w:t>
            </w:r>
          </w:p>
          <w:p w14:paraId="5461E56E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podpora uzamčení stavu serveru pro zvýšení bezpečnosti (</w:t>
            </w:r>
            <w:proofErr w:type="spellStart"/>
            <w:r>
              <w:rPr>
                <w:sz w:val="16"/>
                <w:szCs w:val="16"/>
                <w:lang w:eastAsia="en-US"/>
              </w:rPr>
              <w:t>System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Lock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Down), automatický </w:t>
            </w:r>
            <w:proofErr w:type="spellStart"/>
            <w:r>
              <w:rPr>
                <w:sz w:val="16"/>
                <w:szCs w:val="16"/>
                <w:lang w:eastAsia="en-US"/>
              </w:rPr>
              <w:t>Secure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OS </w:t>
            </w:r>
            <w:proofErr w:type="spellStart"/>
            <w:r>
              <w:rPr>
                <w:sz w:val="16"/>
                <w:szCs w:val="16"/>
                <w:lang w:eastAsia="en-US"/>
              </w:rPr>
              <w:t>recovery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včetně BIOS serveru a firmware BMC, firmware </w:t>
            </w:r>
            <w:proofErr w:type="spellStart"/>
            <w:r>
              <w:rPr>
                <w:sz w:val="16"/>
                <w:szCs w:val="16"/>
                <w:lang w:eastAsia="en-US"/>
              </w:rPr>
              <w:lastRenderedPageBreak/>
              <w:t>rollback</w:t>
            </w:r>
            <w:proofErr w:type="spellEnd"/>
          </w:p>
          <w:p w14:paraId="4AABA1EC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podpora dynamických změn nastavení externích USB portů systému, pro vzdálené povolení či zakázání portů, bez nutnosti restartu serveru či managementu</w:t>
            </w:r>
          </w:p>
          <w:p w14:paraId="356FC954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podpora serverových konfiguračních profilů pro kompletně automatický </w:t>
            </w:r>
            <w:proofErr w:type="spellStart"/>
            <w:r>
              <w:rPr>
                <w:sz w:val="16"/>
                <w:szCs w:val="16"/>
                <w:lang w:eastAsia="en-US"/>
              </w:rPr>
              <w:t>deployment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serverů vzdáleně i lokálně (</w:t>
            </w:r>
            <w:proofErr w:type="spellStart"/>
            <w:r>
              <w:rPr>
                <w:sz w:val="16"/>
                <w:szCs w:val="16"/>
                <w:lang w:eastAsia="en-US"/>
              </w:rPr>
              <w:t>Zero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Touch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deployment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  <w:p w14:paraId="1C8B7941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management musí umět poskytovat ovladače instalovaným operačním systémům bez speciální dedikované </w:t>
            </w:r>
            <w:proofErr w:type="spellStart"/>
            <w:r>
              <w:rPr>
                <w:sz w:val="16"/>
                <w:szCs w:val="16"/>
                <w:lang w:eastAsia="en-US"/>
              </w:rPr>
              <w:t>partition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na interních discích serveru a nezávisle na těchto discích (úložiště nezávislé na OS) a hardware firmware update s možností ověření a stažení aktuálních verzí proti online </w:t>
            </w:r>
            <w:proofErr w:type="spellStart"/>
            <w:r>
              <w:rPr>
                <w:sz w:val="16"/>
                <w:szCs w:val="16"/>
                <w:lang w:eastAsia="en-US"/>
              </w:rPr>
              <w:t>repository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výrobce, případně zabezpečenému lokálnímu </w:t>
            </w:r>
            <w:proofErr w:type="spellStart"/>
            <w:r>
              <w:rPr>
                <w:sz w:val="16"/>
                <w:szCs w:val="16"/>
                <w:lang w:eastAsia="en-US"/>
              </w:rPr>
              <w:t>repository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pod správou administrátora</w:t>
            </w:r>
          </w:p>
          <w:p w14:paraId="2DB76F02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management musí umět poskytovat FW zařízením a kartám instalovaných v serveru, s možností automatické obnovy používané verze a konfigurace v případě výměny zařízení / karty z důvodu servisního zásahu, včetně konfigurace </w:t>
            </w:r>
            <w:proofErr w:type="spellStart"/>
            <w:r>
              <w:rPr>
                <w:sz w:val="16"/>
                <w:szCs w:val="16"/>
                <w:lang w:eastAsia="en-US"/>
              </w:rPr>
              <w:t>biosu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a samotného managementu. Vzdálený </w:t>
            </w:r>
            <w:proofErr w:type="spellStart"/>
            <w:r>
              <w:rPr>
                <w:sz w:val="16"/>
                <w:szCs w:val="16"/>
                <w:lang w:eastAsia="en-US"/>
              </w:rPr>
              <w:t>mount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úložiště není dostatečný, z důvodu případné nízké propustnosti správcova připojení.</w:t>
            </w:r>
          </w:p>
          <w:p w14:paraId="712A62A3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OOB karta serveru musí být schopna utvořit management skupinu s dalšími servery, tak aby prostředí mohlo být dohlíženo z jedné IP adresy bez nutnosti instalace externí management aplikace. Databáze takové skupiny musí být minimálně na dvou místech tak aby v případě výpadku jedné OOB karty, převzala funkcionalitu druhá v jiném serveru. Funkcionalita musí být alespoň v režimu master-</w:t>
            </w:r>
            <w:proofErr w:type="spellStart"/>
            <w:r>
              <w:rPr>
                <w:sz w:val="16"/>
                <w:szCs w:val="16"/>
                <w:lang w:eastAsia="en-US"/>
              </w:rPr>
              <w:t>slave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(či </w:t>
            </w:r>
            <w:proofErr w:type="spellStart"/>
            <w:r>
              <w:rPr>
                <w:sz w:val="16"/>
                <w:szCs w:val="16"/>
                <w:lang w:eastAsia="en-US"/>
              </w:rPr>
              <w:t>active-pasive</w:t>
            </w:r>
            <w:proofErr w:type="spellEnd"/>
            <w:r>
              <w:rPr>
                <w:sz w:val="16"/>
                <w:szCs w:val="16"/>
                <w:lang w:eastAsia="en-US"/>
              </w:rPr>
              <w:t>) a podporovat min. 100 serverů ve skupině</w:t>
            </w:r>
          </w:p>
          <w:p w14:paraId="0216E8ED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OOB karta musí mít vestavěnu funkcionalitu automatického odeslání vzniklých chybových stavů na helpdesk výrobce serverů a automatického vytvoření servisního incidentu, na základě, kterého se automaticky rozběhne servisní zásah (call-</w:t>
            </w:r>
            <w:proofErr w:type="spellStart"/>
            <w:r>
              <w:rPr>
                <w:sz w:val="16"/>
                <w:szCs w:val="16"/>
                <w:lang w:eastAsia="en-US"/>
              </w:rPr>
              <w:t>home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  <w:p w14:paraId="43F27A2E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možnost přístupu přes dedikovaný USB port s emulací síťového připojení</w:t>
            </w:r>
          </w:p>
          <w:p w14:paraId="48460563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vzdálený reset, </w:t>
            </w:r>
            <w:proofErr w:type="spellStart"/>
            <w:r>
              <w:rPr>
                <w:sz w:val="16"/>
                <w:szCs w:val="16"/>
                <w:lang w:eastAsia="en-US"/>
              </w:rPr>
              <w:t>reboot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s korektním ukončením OS, vypnutí a zapnutí serveru, včetně odpojení zdrojů (</w:t>
            </w:r>
            <w:proofErr w:type="spellStart"/>
            <w:r>
              <w:rPr>
                <w:sz w:val="16"/>
                <w:szCs w:val="16"/>
                <w:lang w:eastAsia="en-US"/>
              </w:rPr>
              <w:t>power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cycle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  <w:p w14:paraId="41498D2B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management musí umožnit bezpečné smazání dat ze serveru a jeho médií pro případ vyřazení nebo přesunu serveru </w:t>
            </w:r>
          </w:p>
          <w:p w14:paraId="3DB97B2B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licence OOB managementu musí být pro server trvalá (</w:t>
            </w:r>
            <w:proofErr w:type="spellStart"/>
            <w:r>
              <w:rPr>
                <w:sz w:val="16"/>
                <w:szCs w:val="16"/>
                <w:lang w:eastAsia="en-US"/>
              </w:rPr>
              <w:t>life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time</w:t>
            </w:r>
            <w:proofErr w:type="spellEnd"/>
            <w:r>
              <w:rPr>
                <w:sz w:val="16"/>
                <w:szCs w:val="16"/>
                <w:lang w:eastAsia="en-US"/>
              </w:rPr>
              <w:t>), pokud je vyžadována. Výrobce udržuje databázi zakoupených licencí přístupnou kupujícímu, tak aby ji bylo možné v případě výměny HW kdykoliv obnovit, pokud dojte ke ztrátě</w:t>
            </w:r>
          </w:p>
          <w:p w14:paraId="0FB70494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management umožňuje monitoring spotřeby el. energie na úrovni serveru</w:t>
            </w:r>
          </w:p>
          <w:p w14:paraId="7B376114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identifikace připojeného vzdáleného uživatele</w:t>
            </w:r>
          </w:p>
          <w:p w14:paraId="169428C4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vzdálená identifikace serveru</w:t>
            </w:r>
          </w:p>
          <w:p w14:paraId="4CEC9B47" w14:textId="77777777" w:rsidR="00F94254" w:rsidRDefault="00F94254">
            <w:pPr>
              <w:widowControl w:val="0"/>
              <w:rPr>
                <w:sz w:val="16"/>
                <w:szCs w:val="16"/>
              </w:rPr>
            </w:pPr>
          </w:p>
        </w:tc>
      </w:tr>
      <w:tr w:rsidR="00F94254" w14:paraId="44F666CF" w14:textId="77777777">
        <w:trPr>
          <w:trHeight w:val="792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1C49E" w14:textId="68CEDFE3" w:rsidR="00F94254" w:rsidRDefault="00E749E1" w:rsidP="00E749E1">
            <w:pPr>
              <w:widowControl w:val="0"/>
              <w:jc w:val="left"/>
              <w:rPr>
                <w:b/>
                <w:sz w:val="16"/>
                <w:szCs w:val="16"/>
              </w:rPr>
            </w:pPr>
            <w:r>
              <w:rPr>
                <w:sz w:val="18"/>
                <w:szCs w:val="18"/>
              </w:rPr>
              <w:lastRenderedPageBreak/>
              <w:t>Záruka a technická p</w:t>
            </w:r>
            <w:r w:rsidR="00AB63B4">
              <w:rPr>
                <w:sz w:val="18"/>
                <w:szCs w:val="18"/>
              </w:rPr>
              <w:t>odpora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0B29E" w14:textId="68334F28" w:rsidR="00F94254" w:rsidRDefault="00E749E1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Záruka a t</w:t>
            </w:r>
            <w:r w:rsidR="00AB63B4">
              <w:rPr>
                <w:sz w:val="16"/>
                <w:szCs w:val="16"/>
              </w:rPr>
              <w:t xml:space="preserve">echnická podpora minimálně na </w:t>
            </w:r>
            <w:r>
              <w:rPr>
                <w:sz w:val="16"/>
                <w:szCs w:val="16"/>
              </w:rPr>
              <w:t>2</w:t>
            </w:r>
            <w:r w:rsidR="00AB63B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roky</w:t>
            </w:r>
            <w:r w:rsidR="00AB63B4">
              <w:rPr>
                <w:sz w:val="16"/>
                <w:szCs w:val="16"/>
              </w:rPr>
              <w:t xml:space="preserve"> (8x5xNBD – </w:t>
            </w:r>
            <w:r>
              <w:rPr>
                <w:sz w:val="16"/>
                <w:szCs w:val="16"/>
              </w:rPr>
              <w:t xml:space="preserve">Záruka a technická </w:t>
            </w:r>
            <w:r w:rsidR="00AB63B4">
              <w:rPr>
                <w:sz w:val="16"/>
                <w:szCs w:val="16"/>
              </w:rPr>
              <w:t>podpora</w:t>
            </w:r>
            <w:r>
              <w:rPr>
                <w:sz w:val="16"/>
                <w:szCs w:val="16"/>
              </w:rPr>
              <w:t xml:space="preserve"> </w:t>
            </w:r>
            <w:r w:rsidR="00AB63B4">
              <w:rPr>
                <w:sz w:val="16"/>
                <w:szCs w:val="16"/>
              </w:rPr>
              <w:t xml:space="preserve">v pracovní dny, se zásahem následující pracovní den), jediné kontaktní místo pro hlášení poruch pro všechny HW i SW komponenty dodávaného systému od výrobce. Technická podpora a servis je poskytován výrobcem HW. Zahájení servisních prací následující pracovní den od identifikace problému. Servis probíhá v místě instalace HW. Zdarma možnost stažení ovladačů a Firmware ze stránek výrobce pro konkrétní HW, po zadání jedinečného identifikátoru. Tato možnost stažení ovladačů a Firmware není omezena na dobu trvání technické podpory. </w:t>
            </w:r>
          </w:p>
          <w:p w14:paraId="518153B4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Zdarma přístup k aktualizacím</w:t>
            </w:r>
            <w:r>
              <w:rPr>
                <w:color w:val="000000" w:themeColor="text1"/>
                <w:sz w:val="16"/>
                <w:szCs w:val="16"/>
              </w:rPr>
              <w:t xml:space="preserve"> firmware a ovladačů i po uplynutí doby platné podpory.</w:t>
            </w:r>
          </w:p>
          <w:p w14:paraId="6975076A" w14:textId="377CAA19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Dod</w:t>
            </w:r>
            <w:r w:rsidR="00D17246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vatel se zaváže, že zařízení a veškeré jeho komponenty:</w:t>
            </w:r>
          </w:p>
          <w:p w14:paraId="49AA6458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pochází z autorizovaného obchodního kanálu výrobce</w:t>
            </w:r>
          </w:p>
          <w:p w14:paraId="28D860F5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licencováno ve jménu kupujícího, včetně příslušného softwarového vybavení</w:t>
            </w:r>
          </w:p>
          <w:p w14:paraId="100C5A71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reportováno zpět výrobci a kupující je uveden v databázi výrobce jako konečný uživatel</w:t>
            </w:r>
          </w:p>
        </w:tc>
      </w:tr>
    </w:tbl>
    <w:p w14:paraId="3BD2F129" w14:textId="77777777" w:rsidR="00F94254" w:rsidRDefault="00F94254">
      <w:pPr>
        <w:spacing w:before="0" w:after="120" w:line="264" w:lineRule="auto"/>
        <w:jc w:val="left"/>
        <w:rPr>
          <w:b/>
        </w:rPr>
      </w:pPr>
    </w:p>
    <w:p w14:paraId="267A8332" w14:textId="77777777" w:rsidR="00F94254" w:rsidRDefault="00F94254">
      <w:pPr>
        <w:spacing w:before="0" w:after="120" w:line="264" w:lineRule="auto"/>
        <w:jc w:val="left"/>
      </w:pPr>
    </w:p>
    <w:p w14:paraId="4507CBB6" w14:textId="77777777" w:rsidR="00F94254" w:rsidRDefault="00F94254">
      <w:pPr>
        <w:spacing w:before="0" w:after="120" w:line="264" w:lineRule="auto"/>
        <w:jc w:val="left"/>
      </w:pPr>
    </w:p>
    <w:p w14:paraId="571EE7F2" w14:textId="77777777" w:rsidR="00F94254" w:rsidRDefault="00F94254">
      <w:pPr>
        <w:spacing w:before="0" w:after="120" w:line="264" w:lineRule="auto"/>
        <w:jc w:val="left"/>
      </w:pPr>
    </w:p>
    <w:p w14:paraId="57B51F28" w14:textId="77777777" w:rsidR="00F94254" w:rsidRDefault="00AB63B4">
      <w:pPr>
        <w:spacing w:before="0" w:after="120" w:line="264" w:lineRule="auto"/>
        <w:jc w:val="left"/>
      </w:pPr>
      <w:r>
        <w:br w:type="page"/>
      </w:r>
    </w:p>
    <w:p w14:paraId="5A791F1E" w14:textId="77777777" w:rsidR="00F94254" w:rsidRDefault="00AB63B4">
      <w:pPr>
        <w:pStyle w:val="Nadpis4"/>
      </w:pPr>
      <w:r>
        <w:lastRenderedPageBreak/>
        <w:t>Server PACS s GPU – 2x</w:t>
      </w:r>
    </w:p>
    <w:tbl>
      <w:tblPr>
        <w:tblW w:w="4600" w:type="pct"/>
        <w:tblLayout w:type="fixed"/>
        <w:tblLook w:val="00A0" w:firstRow="1" w:lastRow="0" w:firstColumn="1" w:lastColumn="0" w:noHBand="0" w:noVBand="0"/>
      </w:tblPr>
      <w:tblGrid>
        <w:gridCol w:w="2088"/>
        <w:gridCol w:w="6247"/>
      </w:tblGrid>
      <w:tr w:rsidR="00F94254" w14:paraId="6021A6AB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B96B7" w14:textId="77777777" w:rsidR="00F94254" w:rsidRDefault="00AB63B4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Parametr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1DC00" w14:textId="77777777" w:rsidR="00F94254" w:rsidRDefault="00AB63B4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Specifikace aplikačního serveru</w:t>
            </w:r>
          </w:p>
        </w:tc>
      </w:tr>
      <w:tr w:rsidR="00F94254" w14:paraId="6198BC72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3D095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Form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Factor</w:t>
            </w:r>
            <w:proofErr w:type="spellEnd"/>
            <w:r>
              <w:rPr>
                <w:sz w:val="18"/>
                <w:szCs w:val="18"/>
              </w:rPr>
              <w:t xml:space="preserve"> a vnitřní uspořádání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58B2A" w14:textId="77777777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2U, pro přístup ke všem komponentám serveru není nutné nářadí, barevně značené hot-</w:t>
            </w:r>
            <w:proofErr w:type="spellStart"/>
            <w:r>
              <w:rPr>
                <w:sz w:val="16"/>
                <w:szCs w:val="16"/>
              </w:rPr>
              <w:t>plug</w:t>
            </w:r>
            <w:proofErr w:type="spellEnd"/>
            <w:r>
              <w:rPr>
                <w:sz w:val="16"/>
                <w:szCs w:val="16"/>
              </w:rPr>
              <w:t xml:space="preserve"> vnitřní komponenty a místa pro uchopení. Požadujeme uzamykatelný přední panel.</w:t>
            </w:r>
          </w:p>
        </w:tc>
      </w:tr>
      <w:tr w:rsidR="00F94254" w14:paraId="09C9C109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25AB9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CPU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8C9FD" w14:textId="7B3E3BD8" w:rsidR="00F94254" w:rsidRDefault="00D17246" w:rsidP="00D17246">
            <w:pPr>
              <w:widowControl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Jednosocketový</w:t>
            </w:r>
            <w:proofErr w:type="spellEnd"/>
            <w:r>
              <w:rPr>
                <w:sz w:val="16"/>
                <w:szCs w:val="16"/>
              </w:rPr>
              <w:t xml:space="preserve"> systém o</w:t>
            </w:r>
            <w:r w:rsidR="00AB63B4">
              <w:rPr>
                <w:sz w:val="16"/>
                <w:szCs w:val="16"/>
              </w:rPr>
              <w:t xml:space="preserve">sazený 1x CPU s min. 16 jader, o základní frekvenci min. 3,0 GHz. Zároveň výkon tohoto CPU, potažmo celého systému odpovídá minimálnímu hodnocenému výkonu v kategorii Base 150 bodů dle </w:t>
            </w:r>
            <w:hyperlink r:id="rId10" w:tgtFrame="http://www.spec.org/cpu2017/results/rint2017.html">
              <w:r w:rsidR="00AB63B4">
                <w:rPr>
                  <w:rStyle w:val="Hypertextovodkaz"/>
                  <w:sz w:val="16"/>
                  <w:szCs w:val="16"/>
                </w:rPr>
                <w:t>www.spec.org/cpu2017/results/rint2017.html</w:t>
              </w:r>
            </w:hyperlink>
            <w:r w:rsidR="00AB63B4">
              <w:rPr>
                <w:sz w:val="16"/>
                <w:szCs w:val="16"/>
              </w:rPr>
              <w:t xml:space="preserve"> </w:t>
            </w:r>
          </w:p>
        </w:tc>
      </w:tr>
      <w:tr w:rsidR="00F94254" w14:paraId="1B1FCC72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F2CBF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RAM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450E3" w14:textId="77777777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Požadovaná kapacita minimálně 16GB. Složená z DIMM DDR5 min. 4800MT/s.</w:t>
            </w:r>
          </w:p>
          <w:p w14:paraId="4E7FE277" w14:textId="77777777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Možnost osazení až 12 paměťových modulů s maximální celkovou kapacitou minimálně 1 TB.</w:t>
            </w:r>
          </w:p>
        </w:tc>
      </w:tr>
      <w:tr w:rsidR="00F94254" w14:paraId="59225213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2E365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Grafická karta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A5316" w14:textId="77777777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NVIDIA , RAM minimálně 16 GB, podporovaná výrobcem serveru</w:t>
            </w:r>
          </w:p>
        </w:tc>
      </w:tr>
      <w:tr w:rsidR="00F94254" w14:paraId="164C11F5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39000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Diskový subsystém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81575" w14:textId="77777777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Požadujeme server bez osazeného řadiče a disků. Prostor pro operační systém je řešen jako samostatný </w:t>
            </w:r>
            <w:proofErr w:type="spellStart"/>
            <w:r>
              <w:rPr>
                <w:sz w:val="16"/>
                <w:szCs w:val="16"/>
              </w:rPr>
              <w:t>bootovací</w:t>
            </w:r>
            <w:proofErr w:type="spellEnd"/>
            <w:r>
              <w:rPr>
                <w:sz w:val="16"/>
                <w:szCs w:val="16"/>
              </w:rPr>
              <w:t xml:space="preserve"> diskový prostor osazený </w:t>
            </w:r>
            <w:proofErr w:type="spellStart"/>
            <w:r>
              <w:rPr>
                <w:sz w:val="16"/>
                <w:szCs w:val="16"/>
              </w:rPr>
              <w:t>NVMe</w:t>
            </w:r>
            <w:proofErr w:type="spellEnd"/>
            <w:r>
              <w:rPr>
                <w:sz w:val="16"/>
                <w:szCs w:val="16"/>
              </w:rPr>
              <w:t xml:space="preserve"> hot-</w:t>
            </w:r>
            <w:proofErr w:type="spellStart"/>
            <w:r>
              <w:rPr>
                <w:sz w:val="16"/>
                <w:szCs w:val="16"/>
              </w:rPr>
              <w:t>plug</w:t>
            </w:r>
            <w:proofErr w:type="spellEnd"/>
            <w:r>
              <w:rPr>
                <w:sz w:val="16"/>
                <w:szCs w:val="16"/>
              </w:rPr>
              <w:t xml:space="preserve"> disky o kapacitě 960GB v uspořádání RAID 1.</w:t>
            </w:r>
          </w:p>
        </w:tc>
      </w:tr>
      <w:tr w:rsidR="00F94254" w14:paraId="4D3F7E7F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99F6B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Síťové rozhraní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5CDA6" w14:textId="77777777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x 1 </w:t>
            </w:r>
            <w:proofErr w:type="spellStart"/>
            <w:r>
              <w:rPr>
                <w:sz w:val="16"/>
                <w:szCs w:val="16"/>
              </w:rPr>
              <w:t>Gb</w:t>
            </w:r>
            <w:proofErr w:type="spellEnd"/>
            <w:r>
              <w:rPr>
                <w:sz w:val="16"/>
                <w:szCs w:val="16"/>
              </w:rPr>
              <w:t xml:space="preserve"> port </w:t>
            </w:r>
            <w:proofErr w:type="spellStart"/>
            <w:r>
              <w:rPr>
                <w:sz w:val="16"/>
                <w:szCs w:val="16"/>
              </w:rPr>
              <w:t>Ethernet</w:t>
            </w:r>
            <w:proofErr w:type="spellEnd"/>
          </w:p>
          <w:p w14:paraId="0CEF23DD" w14:textId="77777777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x 10 </w:t>
            </w:r>
            <w:proofErr w:type="spellStart"/>
            <w:r>
              <w:rPr>
                <w:sz w:val="16"/>
                <w:szCs w:val="16"/>
              </w:rPr>
              <w:t>Gb</w:t>
            </w:r>
            <w:proofErr w:type="spellEnd"/>
            <w:r>
              <w:rPr>
                <w:sz w:val="16"/>
                <w:szCs w:val="16"/>
              </w:rPr>
              <w:t xml:space="preserve"> port </w:t>
            </w:r>
            <w:proofErr w:type="spellStart"/>
            <w:r>
              <w:rPr>
                <w:sz w:val="16"/>
                <w:szCs w:val="16"/>
              </w:rPr>
              <w:t>Ethernet</w:t>
            </w:r>
            <w:proofErr w:type="spellEnd"/>
          </w:p>
        </w:tc>
      </w:tr>
      <w:tr w:rsidR="00F94254" w14:paraId="142553A2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4A43B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Napájení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D39F6" w14:textId="77777777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Plně redundantní síťové napájecí zdroje min. 1100W </w:t>
            </w:r>
            <w:proofErr w:type="spellStart"/>
            <w:r>
              <w:rPr>
                <w:sz w:val="16"/>
                <w:szCs w:val="16"/>
              </w:rPr>
              <w:t>Titanium</w:t>
            </w:r>
            <w:proofErr w:type="spellEnd"/>
            <w:r>
              <w:rPr>
                <w:sz w:val="16"/>
                <w:szCs w:val="16"/>
              </w:rPr>
              <w:t xml:space="preserve">, zajišťující maximální výkon serveru i při výpadku jednoho zdroje a s možností nastavení limitů výkonu a spotřeby v </w:t>
            </w:r>
            <w:proofErr w:type="spellStart"/>
            <w:r>
              <w:rPr>
                <w:sz w:val="16"/>
                <w:szCs w:val="16"/>
              </w:rPr>
              <w:t>BIOSu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Power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Budgeting</w:t>
            </w:r>
            <w:proofErr w:type="spellEnd"/>
            <w:r>
              <w:rPr>
                <w:sz w:val="16"/>
                <w:szCs w:val="16"/>
              </w:rPr>
              <w:t>) 96% účinnost při zatížení 50%</w:t>
            </w:r>
          </w:p>
        </w:tc>
      </w:tr>
      <w:tr w:rsidR="00F94254" w14:paraId="3C79E7CF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62957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Interface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CF75A" w14:textId="77777777" w:rsidR="00F94254" w:rsidRDefault="00AB63B4">
            <w:pPr>
              <w:pStyle w:val="Odstavecseseznamem"/>
              <w:widowControl w:val="0"/>
              <w:numPr>
                <w:ilvl w:val="0"/>
                <w:numId w:val="33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x USB (1 vpředu, 2 vzadu), min. 1x USB 3.0</w:t>
            </w:r>
          </w:p>
          <w:p w14:paraId="6959FE33" w14:textId="77777777" w:rsidR="00F94254" w:rsidRDefault="00AB63B4">
            <w:pPr>
              <w:pStyle w:val="Odstavecseseznamem"/>
              <w:widowControl w:val="0"/>
              <w:numPr>
                <w:ilvl w:val="0"/>
                <w:numId w:val="33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x VGA</w:t>
            </w:r>
          </w:p>
        </w:tc>
      </w:tr>
      <w:tr w:rsidR="00F94254" w14:paraId="7F71B157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EBEA7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Rozšiřující sloty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4C6F6" w14:textId="77777777" w:rsidR="00F94254" w:rsidRDefault="00AB63B4">
            <w:pPr>
              <w:widowControl w:val="0"/>
              <w:numPr>
                <w:ilvl w:val="0"/>
                <w:numId w:val="34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Min 2x </w:t>
            </w:r>
            <w:proofErr w:type="spellStart"/>
            <w:r>
              <w:rPr>
                <w:sz w:val="16"/>
                <w:szCs w:val="16"/>
              </w:rPr>
              <w:t>PCIe</w:t>
            </w:r>
            <w:proofErr w:type="spellEnd"/>
            <w:r>
              <w:rPr>
                <w:sz w:val="16"/>
                <w:szCs w:val="16"/>
              </w:rPr>
              <w:t xml:space="preserve"> x16, min 2x </w:t>
            </w:r>
            <w:proofErr w:type="spellStart"/>
            <w:r>
              <w:rPr>
                <w:sz w:val="16"/>
                <w:szCs w:val="16"/>
              </w:rPr>
              <w:t>PCIe</w:t>
            </w:r>
            <w:proofErr w:type="spellEnd"/>
            <w:r>
              <w:rPr>
                <w:sz w:val="16"/>
                <w:szCs w:val="16"/>
              </w:rPr>
              <w:t xml:space="preserve"> x8</w:t>
            </w:r>
          </w:p>
        </w:tc>
      </w:tr>
      <w:tr w:rsidR="00F94254" w14:paraId="59709E7B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D5EFA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Kolejnice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166C6" w14:textId="77777777" w:rsidR="00F94254" w:rsidRDefault="00AB63B4">
            <w:pPr>
              <w:pStyle w:val="Odstavecseseznamem"/>
              <w:widowControl w:val="0"/>
              <w:numPr>
                <w:ilvl w:val="0"/>
                <w:numId w:val="34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Zásuvné ližiny s ramenem pro vedení kabelů</w:t>
            </w:r>
          </w:p>
        </w:tc>
      </w:tr>
      <w:tr w:rsidR="00F94254" w14:paraId="4B0A8F71" w14:textId="77777777">
        <w:trPr>
          <w:trHeight w:val="145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CCBBE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Kompatibilita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129EA" w14:textId="77777777" w:rsidR="00F94254" w:rsidRDefault="00AB63B4">
            <w:pPr>
              <w:pStyle w:val="Odstavecseseznamem"/>
              <w:widowControl w:val="0"/>
              <w:numPr>
                <w:ilvl w:val="0"/>
                <w:numId w:val="31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Canonical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Ubuntu</w:t>
            </w:r>
            <w:proofErr w:type="spellEnd"/>
            <w:r>
              <w:rPr>
                <w:sz w:val="16"/>
                <w:szCs w:val="16"/>
              </w:rPr>
              <w:t xml:space="preserve"> Server LTS</w:t>
            </w:r>
          </w:p>
          <w:p w14:paraId="67D1D371" w14:textId="77777777" w:rsidR="00F94254" w:rsidRDefault="00AB63B4">
            <w:pPr>
              <w:pStyle w:val="Odstavecseseznamem"/>
              <w:widowControl w:val="0"/>
              <w:numPr>
                <w:ilvl w:val="0"/>
                <w:numId w:val="31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Microsoft Windows Server </w:t>
            </w:r>
            <w:proofErr w:type="spellStart"/>
            <w:r>
              <w:rPr>
                <w:sz w:val="16"/>
                <w:szCs w:val="16"/>
              </w:rPr>
              <w:t>with</w:t>
            </w:r>
            <w:proofErr w:type="spellEnd"/>
            <w:r>
              <w:rPr>
                <w:sz w:val="16"/>
                <w:szCs w:val="16"/>
              </w:rPr>
              <w:t xml:space="preserve"> Hyper-V</w:t>
            </w:r>
          </w:p>
          <w:p w14:paraId="77A9834B" w14:textId="77777777" w:rsidR="00F94254" w:rsidRDefault="00AB63B4">
            <w:pPr>
              <w:pStyle w:val="Odstavecseseznamem"/>
              <w:widowControl w:val="0"/>
              <w:numPr>
                <w:ilvl w:val="0"/>
                <w:numId w:val="31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Red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Hat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Enterprise</w:t>
            </w:r>
            <w:proofErr w:type="spellEnd"/>
            <w:r>
              <w:rPr>
                <w:sz w:val="16"/>
                <w:szCs w:val="16"/>
              </w:rPr>
              <w:t xml:space="preserve"> Linux</w:t>
            </w:r>
          </w:p>
          <w:p w14:paraId="3D1ECE01" w14:textId="77777777" w:rsidR="00F94254" w:rsidRDefault="00AB63B4">
            <w:pPr>
              <w:pStyle w:val="Odstavecseseznamem"/>
              <w:widowControl w:val="0"/>
              <w:numPr>
                <w:ilvl w:val="0"/>
                <w:numId w:val="31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SUSE Linux </w:t>
            </w:r>
            <w:proofErr w:type="spellStart"/>
            <w:r>
              <w:rPr>
                <w:sz w:val="16"/>
                <w:szCs w:val="16"/>
              </w:rPr>
              <w:t>Enterprise</w:t>
            </w:r>
            <w:proofErr w:type="spellEnd"/>
            <w:r>
              <w:rPr>
                <w:sz w:val="16"/>
                <w:szCs w:val="16"/>
              </w:rPr>
              <w:t xml:space="preserve"> Server</w:t>
            </w:r>
          </w:p>
          <w:p w14:paraId="61D1DCA5" w14:textId="77777777" w:rsidR="00F94254" w:rsidRDefault="00AB63B4">
            <w:pPr>
              <w:pStyle w:val="Odstavecseseznamem"/>
              <w:widowControl w:val="0"/>
              <w:numPr>
                <w:ilvl w:val="0"/>
                <w:numId w:val="31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VMware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ESXi</w:t>
            </w:r>
            <w:proofErr w:type="spellEnd"/>
          </w:p>
        </w:tc>
      </w:tr>
      <w:tr w:rsidR="00F94254" w14:paraId="66CC6B18" w14:textId="77777777">
        <w:trPr>
          <w:trHeight w:val="1550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DB24C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Management a vzdálená správa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DFC0E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samostatný dedikovaný LAN RJ45 port, který se nezapočítává do konektivity serveru</w:t>
            </w:r>
          </w:p>
          <w:p w14:paraId="645B7508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s podporou </w:t>
            </w:r>
            <w:proofErr w:type="spellStart"/>
            <w:r>
              <w:rPr>
                <w:sz w:val="16"/>
                <w:szCs w:val="16"/>
                <w:lang w:eastAsia="en-US"/>
              </w:rPr>
              <w:t>failoveru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na jinou síťovou kartu v serveru, musí podporovat VLAN a LLDP Discovery síťové infrastruktury, protokolů IPv4 a IPv6</w:t>
            </w:r>
          </w:p>
          <w:p w14:paraId="23A5ACD8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monitoring jakékoliv komponenty serveru nesmí vyžadovat instalaci agenta do OS, OS se musí kompletně obejít bez AMS (</w:t>
            </w:r>
            <w:proofErr w:type="spellStart"/>
            <w:r>
              <w:rPr>
                <w:sz w:val="16"/>
                <w:szCs w:val="16"/>
                <w:lang w:eastAsia="en-US"/>
              </w:rPr>
              <w:t>Agentless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Management </w:t>
            </w:r>
            <w:proofErr w:type="spellStart"/>
            <w:r>
              <w:rPr>
                <w:sz w:val="16"/>
                <w:szCs w:val="16"/>
                <w:lang w:eastAsia="en-US"/>
              </w:rPr>
              <w:t>Service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). Tento požadavek se týká i diskového systému, včetně přístupu k nastavení RAID řadičů, SAS HBA či případných expansních diskových polic serveru. V případě síťových karet na desce či </w:t>
            </w:r>
            <w:proofErr w:type="spellStart"/>
            <w:r>
              <w:rPr>
                <w:sz w:val="16"/>
                <w:szCs w:val="16"/>
                <w:lang w:eastAsia="en-US"/>
              </w:rPr>
              <w:t>mezzanine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kartě, musí být v managementu možnost monitorování až do úrovně případných optický modulů (SFP) osazených v těchto kartách</w:t>
            </w:r>
          </w:p>
          <w:p w14:paraId="25E49464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vestavěný HTML5 server pro správu bez nutnosti instalace </w:t>
            </w:r>
            <w:proofErr w:type="spellStart"/>
            <w:r>
              <w:rPr>
                <w:sz w:val="16"/>
                <w:szCs w:val="16"/>
                <w:lang w:eastAsia="en-US"/>
              </w:rPr>
              <w:t>ActiveX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nebo Java </w:t>
            </w:r>
            <w:proofErr w:type="spellStart"/>
            <w:r>
              <w:rPr>
                <w:sz w:val="16"/>
                <w:szCs w:val="16"/>
                <w:lang w:eastAsia="en-US"/>
              </w:rPr>
              <w:t>pluginů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, platí i pro vzdálenou konzoli KVM </w:t>
            </w:r>
            <w:proofErr w:type="spellStart"/>
            <w:r>
              <w:rPr>
                <w:sz w:val="16"/>
                <w:szCs w:val="16"/>
                <w:lang w:eastAsia="en-US"/>
              </w:rPr>
              <w:t>over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IP</w:t>
            </w:r>
          </w:p>
          <w:p w14:paraId="4D1D8377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management musí průběžně vyhodnocovat průměrné vytížení serveru s grafickým zobrazením v HTML5 GUI a možností </w:t>
            </w:r>
            <w:proofErr w:type="spellStart"/>
            <w:r>
              <w:rPr>
                <w:sz w:val="16"/>
                <w:szCs w:val="16"/>
                <w:lang w:eastAsia="en-US"/>
              </w:rPr>
              <w:t>alertů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v případě excesů</w:t>
            </w:r>
          </w:p>
          <w:p w14:paraId="00493C7C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automatická instalace a obnova SSL certifikátu vestavěného serveru</w:t>
            </w:r>
          </w:p>
          <w:p w14:paraId="14A202C5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přístup po SSL, Telnetu, SNMP a </w:t>
            </w:r>
            <w:proofErr w:type="spellStart"/>
            <w:r>
              <w:rPr>
                <w:sz w:val="16"/>
                <w:szCs w:val="16"/>
                <w:lang w:eastAsia="en-US"/>
              </w:rPr>
              <w:t>RESTful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API s podporou </w:t>
            </w:r>
            <w:proofErr w:type="spellStart"/>
            <w:r>
              <w:rPr>
                <w:sz w:val="16"/>
                <w:szCs w:val="16"/>
                <w:lang w:eastAsia="en-US"/>
              </w:rPr>
              <w:t>Redfish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SSE </w:t>
            </w:r>
          </w:p>
          <w:p w14:paraId="2650E901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podpora multifaktorové autentizace, podpora MS AD a generického LDAP</w:t>
            </w:r>
          </w:p>
          <w:p w14:paraId="09079E5E" w14:textId="0A0C53FA" w:rsidR="00F94254" w:rsidDel="00B325BC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del w:id="2" w:author="Autor"/>
                <w:sz w:val="16"/>
                <w:szCs w:val="16"/>
                <w:lang w:eastAsia="en-US"/>
              </w:rPr>
            </w:pPr>
            <w:del w:id="3" w:author="Autor">
              <w:r w:rsidDel="00B325BC">
                <w:rPr>
                  <w:sz w:val="16"/>
                  <w:szCs w:val="16"/>
                  <w:lang w:eastAsia="en-US"/>
                </w:rPr>
                <w:delText>možnost streamingu údajů senzorů serveru, telemetrie a reportů o provozu pro účely prediktivního vyhodnocování provozu a zabezpečení s podporou pro Splunk nebo ELK stack</w:delText>
              </w:r>
            </w:del>
          </w:p>
          <w:p w14:paraId="04534163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Podpora </w:t>
            </w:r>
            <w:proofErr w:type="spellStart"/>
            <w:r>
              <w:rPr>
                <w:sz w:val="16"/>
                <w:szCs w:val="16"/>
                <w:lang w:eastAsia="en-US"/>
              </w:rPr>
              <w:t>Syslog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serveru. Logy zaznamenávají stavy hardwarových sensorů (stav, teplota, napětí, …) včetně událostí o přihlášení a změnách konfigurace</w:t>
            </w:r>
          </w:p>
          <w:p w14:paraId="09002026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podpora uzamčení stavu serveru pro zvýšení bezpečnosti (</w:t>
            </w:r>
            <w:proofErr w:type="spellStart"/>
            <w:r>
              <w:rPr>
                <w:sz w:val="16"/>
                <w:szCs w:val="16"/>
                <w:lang w:eastAsia="en-US"/>
              </w:rPr>
              <w:t>System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Lock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Down), automatický </w:t>
            </w:r>
            <w:proofErr w:type="spellStart"/>
            <w:r>
              <w:rPr>
                <w:sz w:val="16"/>
                <w:szCs w:val="16"/>
                <w:lang w:eastAsia="en-US"/>
              </w:rPr>
              <w:t>Secure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OS </w:t>
            </w:r>
            <w:proofErr w:type="spellStart"/>
            <w:r>
              <w:rPr>
                <w:sz w:val="16"/>
                <w:szCs w:val="16"/>
                <w:lang w:eastAsia="en-US"/>
              </w:rPr>
              <w:t>recovery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včetně BIOS serveru a firmware BMC, firmware </w:t>
            </w:r>
            <w:proofErr w:type="spellStart"/>
            <w:r>
              <w:rPr>
                <w:sz w:val="16"/>
                <w:szCs w:val="16"/>
                <w:lang w:eastAsia="en-US"/>
              </w:rPr>
              <w:t>rollback</w:t>
            </w:r>
            <w:proofErr w:type="spellEnd"/>
          </w:p>
          <w:p w14:paraId="64DE1996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podpora dynamických změn nastavení externích USB portů systému, pro vzdálené povolení či zakázání portů, bez nutnosti restartu serveru či managementu</w:t>
            </w:r>
          </w:p>
          <w:p w14:paraId="378869C8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podpora serverových konfiguračních profilů pro kompletně automatický </w:t>
            </w:r>
            <w:proofErr w:type="spellStart"/>
            <w:r>
              <w:rPr>
                <w:sz w:val="16"/>
                <w:szCs w:val="16"/>
                <w:lang w:eastAsia="en-US"/>
              </w:rPr>
              <w:t>deployment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serverů vzdáleně i lokálně (</w:t>
            </w:r>
            <w:proofErr w:type="spellStart"/>
            <w:r>
              <w:rPr>
                <w:sz w:val="16"/>
                <w:szCs w:val="16"/>
                <w:lang w:eastAsia="en-US"/>
              </w:rPr>
              <w:t>Zero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Touch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deployment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  <w:p w14:paraId="074EF2C7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management musí umět poskytovat ovladače instalovaným operačním systémům bez speciální dedikované </w:t>
            </w:r>
            <w:proofErr w:type="spellStart"/>
            <w:r>
              <w:rPr>
                <w:sz w:val="16"/>
                <w:szCs w:val="16"/>
                <w:lang w:eastAsia="en-US"/>
              </w:rPr>
              <w:t>partition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na interních discích serveru a nezávisle na </w:t>
            </w:r>
            <w:r>
              <w:rPr>
                <w:sz w:val="16"/>
                <w:szCs w:val="16"/>
                <w:lang w:eastAsia="en-US"/>
              </w:rPr>
              <w:lastRenderedPageBreak/>
              <w:t xml:space="preserve">těchto discích (úložiště nezávislé na OS) a hardware firmware update s možností ověření a stažení aktuálních verzí proti online </w:t>
            </w:r>
            <w:proofErr w:type="spellStart"/>
            <w:r>
              <w:rPr>
                <w:sz w:val="16"/>
                <w:szCs w:val="16"/>
                <w:lang w:eastAsia="en-US"/>
              </w:rPr>
              <w:t>repository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výrobce, případně zabezpečenému lokálnímu </w:t>
            </w:r>
            <w:proofErr w:type="spellStart"/>
            <w:r>
              <w:rPr>
                <w:sz w:val="16"/>
                <w:szCs w:val="16"/>
                <w:lang w:eastAsia="en-US"/>
              </w:rPr>
              <w:t>repository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pod správou administrátora</w:t>
            </w:r>
          </w:p>
          <w:p w14:paraId="7AC47CF4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management musí umět poskytovat FW zařízením a kartám instalovaných v serveru, s možností automatické obnovy používané verze a konfigurace v případě výměny zařízení / karty z důvodu servisního zásahu, včetně konfigurace </w:t>
            </w:r>
            <w:proofErr w:type="spellStart"/>
            <w:r>
              <w:rPr>
                <w:sz w:val="16"/>
                <w:szCs w:val="16"/>
                <w:lang w:eastAsia="en-US"/>
              </w:rPr>
              <w:t>biosu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a samotného managementu. Vzdálený </w:t>
            </w:r>
            <w:proofErr w:type="spellStart"/>
            <w:r>
              <w:rPr>
                <w:sz w:val="16"/>
                <w:szCs w:val="16"/>
                <w:lang w:eastAsia="en-US"/>
              </w:rPr>
              <w:t>mount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úložiště není dostatečný, z důvodu případné nízké propustnosti správcova připojení.</w:t>
            </w:r>
          </w:p>
          <w:p w14:paraId="5EFA937A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OOB karta serveru musí být schopna utvořit management skupinu s dalšími servery, tak aby prostředí mohlo být dohlíženo z jedné IP adresy bez nutnosti instalace externí management aplikace. Databáze takové skupiny musí být minimálně na dvou místech tak aby v případě výpadku jedné OOB karty, převzala funkcionalitu druhá v jiném serveru. Funkcionalita musí být alespoň v režimu master-</w:t>
            </w:r>
            <w:proofErr w:type="spellStart"/>
            <w:r>
              <w:rPr>
                <w:sz w:val="16"/>
                <w:szCs w:val="16"/>
                <w:lang w:eastAsia="en-US"/>
              </w:rPr>
              <w:t>slave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(či </w:t>
            </w:r>
            <w:proofErr w:type="spellStart"/>
            <w:r>
              <w:rPr>
                <w:sz w:val="16"/>
                <w:szCs w:val="16"/>
                <w:lang w:eastAsia="en-US"/>
              </w:rPr>
              <w:t>active-pasive</w:t>
            </w:r>
            <w:proofErr w:type="spellEnd"/>
            <w:r>
              <w:rPr>
                <w:sz w:val="16"/>
                <w:szCs w:val="16"/>
                <w:lang w:eastAsia="en-US"/>
              </w:rPr>
              <w:t>) a podporovat min. 100 serverů ve skupině</w:t>
            </w:r>
          </w:p>
          <w:p w14:paraId="4DF88C75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OOB karta musí mít vestavěnu funkcionalitu automatického odeslání vzniklých chybových stavů na helpdesk výrobce serverů a automatického vytvoření servisního incidentu, na základě, kterého se automaticky rozběhne servisní zásah (call-</w:t>
            </w:r>
            <w:proofErr w:type="spellStart"/>
            <w:r>
              <w:rPr>
                <w:sz w:val="16"/>
                <w:szCs w:val="16"/>
                <w:lang w:eastAsia="en-US"/>
              </w:rPr>
              <w:t>home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  <w:p w14:paraId="533135E0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možnost přístupu přes dedikovaný USB port s emulací síťového připojení</w:t>
            </w:r>
          </w:p>
          <w:p w14:paraId="21ECB642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vzdálený reset, </w:t>
            </w:r>
            <w:proofErr w:type="spellStart"/>
            <w:r>
              <w:rPr>
                <w:sz w:val="16"/>
                <w:szCs w:val="16"/>
                <w:lang w:eastAsia="en-US"/>
              </w:rPr>
              <w:t>reboot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s korektním ukončením OS, vypnutí a zapnutí serveru, včetně odpojení zdrojů (</w:t>
            </w:r>
            <w:proofErr w:type="spellStart"/>
            <w:r>
              <w:rPr>
                <w:sz w:val="16"/>
                <w:szCs w:val="16"/>
                <w:lang w:eastAsia="en-US"/>
              </w:rPr>
              <w:t>power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cycle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  <w:p w14:paraId="1118BA53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management musí umožnit bezpečné smazání dat ze serveru a jeho médií pro případ vyřazení nebo přesunu serveru </w:t>
            </w:r>
          </w:p>
          <w:p w14:paraId="7CB0CC67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licence OOB managementu musí být pro server trvalá (</w:t>
            </w:r>
            <w:proofErr w:type="spellStart"/>
            <w:r>
              <w:rPr>
                <w:sz w:val="16"/>
                <w:szCs w:val="16"/>
                <w:lang w:eastAsia="en-US"/>
              </w:rPr>
              <w:t>life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time</w:t>
            </w:r>
            <w:proofErr w:type="spellEnd"/>
            <w:r>
              <w:rPr>
                <w:sz w:val="16"/>
                <w:szCs w:val="16"/>
                <w:lang w:eastAsia="en-US"/>
              </w:rPr>
              <w:t>), pokud je vyžadována. Výrobce udržuje databázi zakoupených licencí přístupnou kupujícímu, tak aby ji bylo možné v případě výměny HW kdykoliv obnovit, pokud dojte ke ztrátě</w:t>
            </w:r>
          </w:p>
          <w:p w14:paraId="259E8BD9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management umožňuje monitoring spotřeby el. energie na úrovni serveru</w:t>
            </w:r>
          </w:p>
          <w:p w14:paraId="4E67C432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identifikace připojeného vzdáleného uživatele</w:t>
            </w:r>
          </w:p>
          <w:p w14:paraId="7DDE8D20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vzdálená identifikace serveru</w:t>
            </w:r>
          </w:p>
          <w:p w14:paraId="5DD8F218" w14:textId="77777777" w:rsidR="00F94254" w:rsidRDefault="00F94254">
            <w:pPr>
              <w:widowControl w:val="0"/>
              <w:rPr>
                <w:sz w:val="16"/>
                <w:szCs w:val="16"/>
              </w:rPr>
            </w:pPr>
          </w:p>
        </w:tc>
      </w:tr>
      <w:tr w:rsidR="00F94254" w14:paraId="7B131756" w14:textId="77777777">
        <w:trPr>
          <w:trHeight w:val="792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55288" w14:textId="2733601A" w:rsidR="00F94254" w:rsidRDefault="00E749E1" w:rsidP="00E749E1">
            <w:pPr>
              <w:widowControl w:val="0"/>
              <w:jc w:val="left"/>
              <w:rPr>
                <w:b/>
                <w:sz w:val="16"/>
                <w:szCs w:val="16"/>
              </w:rPr>
            </w:pPr>
            <w:r>
              <w:rPr>
                <w:sz w:val="18"/>
                <w:szCs w:val="18"/>
              </w:rPr>
              <w:lastRenderedPageBreak/>
              <w:t>Záruka a technická p</w:t>
            </w:r>
            <w:r w:rsidR="00AB63B4">
              <w:rPr>
                <w:sz w:val="18"/>
                <w:szCs w:val="18"/>
              </w:rPr>
              <w:t>odpora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C0AF0" w14:textId="65B9D14C" w:rsidR="00F94254" w:rsidRDefault="00E749E1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Záruka a t</w:t>
            </w:r>
            <w:r w:rsidR="00AB63B4">
              <w:rPr>
                <w:sz w:val="16"/>
                <w:szCs w:val="16"/>
              </w:rPr>
              <w:t>echnická podpora</w:t>
            </w:r>
            <w:r>
              <w:rPr>
                <w:sz w:val="16"/>
                <w:szCs w:val="16"/>
              </w:rPr>
              <w:t xml:space="preserve"> minimálně na 2 roky</w:t>
            </w:r>
            <w:r w:rsidR="00AB63B4">
              <w:rPr>
                <w:sz w:val="16"/>
                <w:szCs w:val="16"/>
              </w:rPr>
              <w:t xml:space="preserve"> (8x5xNBD – </w:t>
            </w:r>
            <w:r>
              <w:rPr>
                <w:sz w:val="16"/>
                <w:szCs w:val="16"/>
              </w:rPr>
              <w:t xml:space="preserve">záruka a technická </w:t>
            </w:r>
            <w:r w:rsidR="00AB63B4">
              <w:rPr>
                <w:sz w:val="16"/>
                <w:szCs w:val="16"/>
              </w:rPr>
              <w:t xml:space="preserve">podpora v pracovní dny, se zásahem následující pracovní den), jediné kontaktní místo pro hlášení poruch pro všechny HW i SW komponenty dodávaného systému od výrobce. Technická podpora a servis je poskytován výrobcem HW. Zahájení servisních prací následující pracovní den od identifikace problému. Servis probíhá v místě instalace HW. Zdarma možnost stažení ovladačů a Firmware ze stránek výrobce pro konkrétní HW, po zadání jedinečného identifikátoru. Tato možnost stažení ovladačů a Firmware není omezena na dobu trvání technické podpory. </w:t>
            </w:r>
          </w:p>
          <w:p w14:paraId="7E2C89BA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Zdarma přístup k aktualizacím</w:t>
            </w:r>
            <w:r>
              <w:rPr>
                <w:color w:val="000000" w:themeColor="text1"/>
                <w:sz w:val="16"/>
                <w:szCs w:val="16"/>
              </w:rPr>
              <w:t xml:space="preserve"> firmware a ovladačů i po uplynutí doby platné podpory.</w:t>
            </w:r>
          </w:p>
          <w:p w14:paraId="0DAC9E08" w14:textId="249F317E" w:rsidR="00F94254" w:rsidRDefault="00AB63B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Dodavatel se zaváže</w:t>
            </w:r>
            <w:r w:rsidR="00E749E1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že zařízení a veškeré jeho komponenty:</w:t>
            </w:r>
          </w:p>
          <w:p w14:paraId="32375D51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pochází z autorizovaného obchodního kanálu výrobce</w:t>
            </w:r>
          </w:p>
          <w:p w14:paraId="1103C00D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licencováno ve jménu kupujícího, včetně příslušného softwarového vybavení</w:t>
            </w:r>
          </w:p>
          <w:p w14:paraId="57EB5B1C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reportováno zpět výrobci a kupující je uveden v databázi výrobce jako konečný uživatel</w:t>
            </w:r>
          </w:p>
        </w:tc>
      </w:tr>
    </w:tbl>
    <w:p w14:paraId="26733A1A" w14:textId="77777777" w:rsidR="00F94254" w:rsidRDefault="00F94254">
      <w:pPr>
        <w:spacing w:before="0" w:after="120" w:line="264" w:lineRule="auto"/>
        <w:jc w:val="left"/>
        <w:rPr>
          <w:i/>
          <w:sz w:val="24"/>
          <w:szCs w:val="24"/>
        </w:rPr>
      </w:pPr>
    </w:p>
    <w:p w14:paraId="39C2BD61" w14:textId="77777777" w:rsidR="00933B7E" w:rsidRDefault="00933B7E">
      <w:pPr>
        <w:spacing w:before="0" w:after="0" w:line="240" w:lineRule="auto"/>
        <w:jc w:val="left"/>
        <w:rPr>
          <w:i/>
          <w:sz w:val="24"/>
          <w:szCs w:val="24"/>
        </w:rPr>
      </w:pPr>
      <w:r>
        <w:br w:type="page"/>
      </w:r>
    </w:p>
    <w:p w14:paraId="2D88B4AA" w14:textId="0796A849" w:rsidR="00F94254" w:rsidRDefault="00AB63B4">
      <w:pPr>
        <w:pStyle w:val="Nadpis4"/>
        <w:ind w:left="864" w:hanging="864"/>
      </w:pPr>
      <w:r>
        <w:lastRenderedPageBreak/>
        <w:t>Datové úložiště – diskové pole – 2ks</w:t>
      </w:r>
    </w:p>
    <w:tbl>
      <w:tblPr>
        <w:tblW w:w="9060" w:type="dxa"/>
        <w:jc w:val="center"/>
        <w:tblLayout w:type="fixed"/>
        <w:tblLook w:val="01E0" w:firstRow="1" w:lastRow="1" w:firstColumn="1" w:lastColumn="1" w:noHBand="0" w:noVBand="0"/>
      </w:tblPr>
      <w:tblGrid>
        <w:gridCol w:w="2121"/>
        <w:gridCol w:w="6939"/>
      </w:tblGrid>
      <w:tr w:rsidR="00F94254" w14:paraId="1CA5ACA6" w14:textId="77777777">
        <w:trPr>
          <w:cantSplit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7A097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Architektura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8C1F6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modulární, minimálně dvou řadičové hybridní diskové pole </w:t>
            </w:r>
            <w:proofErr w:type="spellStart"/>
            <w:r>
              <w:rPr>
                <w:sz w:val="16"/>
                <w:szCs w:val="16"/>
                <w:lang w:eastAsia="en-US"/>
              </w:rPr>
              <w:t>active-active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designu, řešení je koncipováno jako HW, SW a FW od jednoho výrobce</w:t>
            </w:r>
          </w:p>
        </w:tc>
      </w:tr>
      <w:tr w:rsidR="00F94254" w14:paraId="297BAE24" w14:textId="77777777">
        <w:trPr>
          <w:cantSplit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D0B36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Výkonnost</w:t>
            </w:r>
          </w:p>
          <w:p w14:paraId="2D03E538" w14:textId="77777777" w:rsidR="00F94254" w:rsidRDefault="00F94254">
            <w:pPr>
              <w:widowControl w:val="0"/>
              <w:jc w:val="left"/>
              <w:rPr>
                <w:sz w:val="18"/>
                <w:szCs w:val="18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5D94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škálování výkonnosti je možné nativním přidáváním dalších řadičů minimálně do čtyř řadičové konfigurace a škálování kapacit pomocí expanzních jednotek. Škálování řadičů ani expanzních jednotek není povoleno řešit pomocí externí </w:t>
            </w:r>
            <w:proofErr w:type="spellStart"/>
            <w:r>
              <w:rPr>
                <w:sz w:val="16"/>
                <w:szCs w:val="16"/>
                <w:lang w:eastAsia="en-US"/>
              </w:rPr>
              <w:t>virtualizace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nebo </w:t>
            </w:r>
            <w:proofErr w:type="spellStart"/>
            <w:r>
              <w:rPr>
                <w:sz w:val="16"/>
                <w:szCs w:val="16"/>
                <w:lang w:eastAsia="en-US"/>
              </w:rPr>
              <w:t>podvěšením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dalšího pole a řadičů</w:t>
            </w:r>
          </w:p>
        </w:tc>
      </w:tr>
      <w:tr w:rsidR="00F94254" w14:paraId="7264CDAB" w14:textId="77777777">
        <w:trPr>
          <w:cantSplit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45779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Rozšiřitelnost, podporované disky a moduly</w:t>
            </w:r>
          </w:p>
          <w:p w14:paraId="552C7FDE" w14:textId="77777777" w:rsidR="00F94254" w:rsidRDefault="00F94254">
            <w:pPr>
              <w:widowControl w:val="0"/>
              <w:jc w:val="left"/>
              <w:rPr>
                <w:sz w:val="18"/>
                <w:szCs w:val="18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2495B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celková velikost </w:t>
            </w:r>
            <w:proofErr w:type="spellStart"/>
            <w:r>
              <w:rPr>
                <w:sz w:val="16"/>
                <w:szCs w:val="16"/>
                <w:lang w:eastAsia="en-US"/>
              </w:rPr>
              <w:t>Cache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/ RAM v jednom řadiči je minimálně</w:t>
            </w:r>
            <w:r>
              <w:rPr>
                <w:sz w:val="16"/>
                <w:szCs w:val="16"/>
                <w:lang w:eastAsia="en-US"/>
              </w:rPr>
              <w:br w:type="textWrapping" w:clear="all"/>
              <w:t>32 GB (celkem min. 64 GB na pole)</w:t>
            </w:r>
          </w:p>
          <w:p w14:paraId="4F34FC81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celková nativní rozšiřitelnost</w:t>
            </w:r>
            <w:r>
              <w:rPr>
                <w:sz w:val="16"/>
                <w:szCs w:val="16"/>
                <w:lang w:eastAsia="en-US"/>
              </w:rPr>
              <w:br/>
              <w:t xml:space="preserve">je minimálně 400 disků, v případě nasazení více řadičů až dvakrát tolik. Jak je popsáno výše na řádku výkonnost, nelze toto řešit pomocí externí </w:t>
            </w:r>
            <w:proofErr w:type="spellStart"/>
            <w:r>
              <w:rPr>
                <w:sz w:val="16"/>
                <w:szCs w:val="16"/>
                <w:lang w:eastAsia="en-US"/>
              </w:rPr>
              <w:t>virtualizace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nebo </w:t>
            </w:r>
            <w:proofErr w:type="spellStart"/>
            <w:r>
              <w:rPr>
                <w:sz w:val="16"/>
                <w:szCs w:val="16"/>
                <w:lang w:eastAsia="en-US"/>
              </w:rPr>
              <w:t>podvěšením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dalšího pole a řadičů</w:t>
            </w:r>
          </w:p>
          <w:p w14:paraId="3EC7AF8A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podpora 2,5” nebo 3,5” disků technologie SSD/</w:t>
            </w:r>
            <w:proofErr w:type="spellStart"/>
            <w:r>
              <w:rPr>
                <w:sz w:val="16"/>
                <w:szCs w:val="16"/>
                <w:lang w:eastAsia="en-US"/>
              </w:rPr>
              <w:t>flash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včetně rotačních disků a to současně:</w:t>
            </w:r>
          </w:p>
          <w:p w14:paraId="0DA61056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enterprise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úrovně tzn. minimálně </w:t>
            </w:r>
            <w:proofErr w:type="spellStart"/>
            <w:r>
              <w:rPr>
                <w:sz w:val="16"/>
                <w:szCs w:val="16"/>
                <w:lang w:eastAsia="en-US"/>
              </w:rPr>
              <w:t>eMLC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, 3D TLC, SLC nebo </w:t>
            </w:r>
            <w:proofErr w:type="spellStart"/>
            <w:r>
              <w:rPr>
                <w:sz w:val="16"/>
                <w:szCs w:val="16"/>
                <w:lang w:eastAsia="en-US"/>
              </w:rPr>
              <w:t>eSLC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nebo </w:t>
            </w:r>
            <w:proofErr w:type="spellStart"/>
            <w:r>
              <w:rPr>
                <w:sz w:val="16"/>
                <w:szCs w:val="16"/>
                <w:lang w:eastAsia="en-US"/>
              </w:rPr>
              <w:t>enterprise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flash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modulů s hodnotou DWPD 1 a vyšší</w:t>
            </w:r>
          </w:p>
          <w:p w14:paraId="36CD667E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rotační disky minimálně na SAS 3.0 architektuře</w:t>
            </w:r>
          </w:p>
          <w:p w14:paraId="00E1D2E8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podpora minimálně následujících režimů RAID - 1, 5, 6 nebo DRAID 1, 5 a 6</w:t>
            </w:r>
          </w:p>
        </w:tc>
      </w:tr>
      <w:tr w:rsidR="00F94254" w14:paraId="2D81EB29" w14:textId="77777777">
        <w:trPr>
          <w:cantSplit/>
          <w:trHeight w:val="550"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30C97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Minimální požadovaná hrubá kapacita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6B86C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Tier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0: minimálně 102 TB na SSD/</w:t>
            </w:r>
            <w:proofErr w:type="spellStart"/>
            <w:r>
              <w:rPr>
                <w:sz w:val="16"/>
                <w:szCs w:val="16"/>
                <w:lang w:eastAsia="en-US"/>
              </w:rPr>
              <w:t>flash</w:t>
            </w:r>
            <w:proofErr w:type="spellEnd"/>
          </w:p>
          <w:p w14:paraId="228DF096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Tier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1 :minimálně 63 TB na rotačních discích</w:t>
            </w:r>
          </w:p>
          <w:p w14:paraId="3A536CCE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Do těchto požadavků není započítána režie RAID a Hot </w:t>
            </w:r>
            <w:proofErr w:type="spellStart"/>
            <w:r>
              <w:rPr>
                <w:sz w:val="16"/>
                <w:szCs w:val="16"/>
                <w:lang w:eastAsia="en-US"/>
              </w:rPr>
              <w:t>Spare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disky, toto bude navíc nad požadované hodnoty</w:t>
            </w:r>
          </w:p>
        </w:tc>
      </w:tr>
      <w:tr w:rsidR="00F94254" w14:paraId="64996160" w14:textId="77777777">
        <w:trPr>
          <w:cantSplit/>
          <w:trHeight w:val="476"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52F1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Požadavky na velikost řešení a rozšiřitelnost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5D998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Nabízené řešení nesmí přesáhnout velikost do racku 2U, diskové pole musí nabízet min. 24 pozic pro diskové moduly</w:t>
            </w:r>
          </w:p>
        </w:tc>
      </w:tr>
      <w:tr w:rsidR="00F94254" w14:paraId="0C1867FA" w14:textId="77777777">
        <w:trPr>
          <w:cantSplit/>
          <w:trHeight w:val="936"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992D0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Konektivita k hostitelským serverům (front-end)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227D5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diskové pole poskytuje připojení k host serverům blokovým přístupem pomocí minimálně</w:t>
            </w:r>
            <w:r>
              <w:rPr>
                <w:sz w:val="16"/>
                <w:szCs w:val="16"/>
                <w:lang w:eastAsia="en-US"/>
              </w:rPr>
              <w:br/>
              <w:t xml:space="preserve">32 </w:t>
            </w:r>
            <w:proofErr w:type="spellStart"/>
            <w:r>
              <w:rPr>
                <w:sz w:val="16"/>
                <w:szCs w:val="16"/>
                <w:lang w:eastAsia="en-US"/>
              </w:rPr>
              <w:t>Gb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FC a 10 </w:t>
            </w:r>
            <w:proofErr w:type="spellStart"/>
            <w:r>
              <w:rPr>
                <w:sz w:val="16"/>
                <w:szCs w:val="16"/>
                <w:lang w:eastAsia="en-US"/>
              </w:rPr>
              <w:t>Gb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iSCSI</w:t>
            </w:r>
            <w:proofErr w:type="spellEnd"/>
          </w:p>
          <w:p w14:paraId="257ECA02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jsou požadovány min. 4 porty 32Gb FC a 2 porty 10Gb </w:t>
            </w:r>
            <w:proofErr w:type="spellStart"/>
            <w:r>
              <w:rPr>
                <w:sz w:val="16"/>
                <w:szCs w:val="16"/>
                <w:lang w:eastAsia="en-US"/>
              </w:rPr>
              <w:t>iSCSI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na řadič, tzn. min. osm 32Gb FC portů a čtyři 10Gb </w:t>
            </w:r>
            <w:proofErr w:type="spellStart"/>
            <w:r>
              <w:rPr>
                <w:sz w:val="16"/>
                <w:szCs w:val="16"/>
                <w:lang w:eastAsia="en-US"/>
              </w:rPr>
              <w:t>iSCSI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porty na jedno </w:t>
            </w:r>
            <w:proofErr w:type="spellStart"/>
            <w:r>
              <w:rPr>
                <w:sz w:val="16"/>
                <w:szCs w:val="16"/>
                <w:lang w:eastAsia="en-US"/>
              </w:rPr>
              <w:t>dvouřadičové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diskové pole</w:t>
            </w:r>
          </w:p>
        </w:tc>
      </w:tr>
      <w:tr w:rsidR="00F94254" w14:paraId="169F7289" w14:textId="77777777">
        <w:trPr>
          <w:cantSplit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98C9B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Funkcionality pro efektivní ukládání a správu dat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3E548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vytváření virtuálních logických disků</w:t>
            </w:r>
          </w:p>
          <w:p w14:paraId="7E2FE63A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thin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provisioning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(včetně detekce a reklamace prázdného prostoru)</w:t>
            </w:r>
          </w:p>
          <w:p w14:paraId="0EA02E91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komprese dat v reálném čase bez nutnosti dedikování dodatečného diskového prostoru pro post-</w:t>
            </w:r>
            <w:proofErr w:type="spellStart"/>
            <w:r>
              <w:rPr>
                <w:sz w:val="16"/>
                <w:szCs w:val="16"/>
                <w:lang w:eastAsia="en-US"/>
              </w:rPr>
              <w:t>processing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pro celou nabízenou kapacitu</w:t>
            </w:r>
          </w:p>
          <w:p w14:paraId="32272EF1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deduplikace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dat v reálném čase bez nutnosti dedikování dodatečného diskového prostoru pro post-</w:t>
            </w:r>
            <w:proofErr w:type="spellStart"/>
            <w:r>
              <w:rPr>
                <w:sz w:val="16"/>
                <w:szCs w:val="16"/>
                <w:lang w:eastAsia="en-US"/>
              </w:rPr>
              <w:t>processing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pro celou požadovanou kapacitu včetně SW licence </w:t>
            </w:r>
          </w:p>
          <w:p w14:paraId="2440AB38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možnost budoucího šifrování dat pro jakýkoliv typ disků a nabízenou kapacitu (licence nemusí být součástí dodávky) </w:t>
            </w:r>
          </w:p>
          <w:p w14:paraId="5FF54AC0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inteligentní správa výkonnostních charakteristik (pro minimálně 3) virtualizované diskové prostory (automatická migrace více </w:t>
            </w:r>
            <w:proofErr w:type="spellStart"/>
            <w:r>
              <w:rPr>
                <w:sz w:val="16"/>
                <w:szCs w:val="16"/>
                <w:lang w:eastAsia="en-US"/>
              </w:rPr>
              <w:t>utilizovaných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dat na rychlejší disky nebo SSD), licence musí být součástí dodávky</w:t>
            </w:r>
          </w:p>
          <w:p w14:paraId="6041858F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podpora externí </w:t>
            </w:r>
            <w:proofErr w:type="spellStart"/>
            <w:r>
              <w:rPr>
                <w:sz w:val="16"/>
                <w:szCs w:val="16"/>
                <w:lang w:eastAsia="en-US"/>
              </w:rPr>
              <w:t>storage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virtualizace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pro stávající disková pole a možnost dalšího připojení externích diskových polí od různých výrobců min. pro účely migrace. Seznam podporovaných diskových systému je veřejně dostupný.</w:t>
            </w:r>
          </w:p>
          <w:p w14:paraId="4CADA8AC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Podpora nástrojů pro sledování historických dat o vytížení datového úložiště (minimálně počet </w:t>
            </w:r>
            <w:proofErr w:type="spellStart"/>
            <w:r>
              <w:rPr>
                <w:sz w:val="16"/>
                <w:szCs w:val="16"/>
                <w:lang w:eastAsia="en-US"/>
              </w:rPr>
              <w:t>IOps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, latence, propustnost, alokovaná kapacita, využití </w:t>
            </w:r>
            <w:proofErr w:type="spellStart"/>
            <w:r>
              <w:rPr>
                <w:sz w:val="16"/>
                <w:szCs w:val="16"/>
                <w:lang w:eastAsia="en-US"/>
              </w:rPr>
              <w:t>keší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) s </w:t>
            </w:r>
            <w:proofErr w:type="spellStart"/>
            <w:r>
              <w:rPr>
                <w:sz w:val="16"/>
                <w:szCs w:val="16"/>
                <w:lang w:eastAsia="en-US"/>
              </w:rPr>
              <w:t>granularitou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na hosta či LUN s historií minimálně 1 rok (možnost řešit externích SW nástrojem v rámci dodávky)</w:t>
            </w:r>
          </w:p>
          <w:p w14:paraId="3D2CB3A3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Microsoft VSS podpora</w:t>
            </w:r>
          </w:p>
          <w:p w14:paraId="76F4564B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VMware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VAAI, VVOL podpora, dále je požadován VASA provider přímo ve FW nabízeného diskového pole</w:t>
            </w:r>
          </w:p>
        </w:tc>
      </w:tr>
      <w:tr w:rsidR="00F94254" w14:paraId="048251B7" w14:textId="77777777">
        <w:trPr>
          <w:cantSplit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9ABD6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Podpora operačních systémů a hypervizorů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2282D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IBM AIX 7.1, 7.2 a vyšší</w:t>
            </w:r>
          </w:p>
          <w:p w14:paraId="7B0C34DD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IBM VIOS 2.2 a vyšší</w:t>
            </w:r>
          </w:p>
          <w:p w14:paraId="1E54FF7E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Oracle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Enterprise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Linux 8.x a vyšší</w:t>
            </w:r>
          </w:p>
          <w:p w14:paraId="3DDA4C55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Oracle DB 11.x a 12.x a vyšší</w:t>
            </w:r>
          </w:p>
          <w:p w14:paraId="7AAF1E42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RHEL 6.x a vyšší</w:t>
            </w:r>
          </w:p>
          <w:p w14:paraId="2B28D1D3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VMware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7 a vyšší včetně VAAI a VASA integrací</w:t>
            </w:r>
          </w:p>
          <w:p w14:paraId="58064B44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Windows server 2016 a vyšší</w:t>
            </w:r>
          </w:p>
        </w:tc>
      </w:tr>
      <w:tr w:rsidR="00F94254" w14:paraId="3F3C696B" w14:textId="77777777">
        <w:trPr>
          <w:cantSplit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57D13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 přístupu k datům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C0018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blokový, standard FCP a </w:t>
            </w:r>
            <w:proofErr w:type="spellStart"/>
            <w:r>
              <w:rPr>
                <w:sz w:val="16"/>
                <w:szCs w:val="16"/>
                <w:lang w:eastAsia="en-US"/>
              </w:rPr>
              <w:t>iSCSI</w:t>
            </w:r>
            <w:proofErr w:type="spellEnd"/>
          </w:p>
        </w:tc>
      </w:tr>
      <w:tr w:rsidR="00F94254" w14:paraId="5959F7A8" w14:textId="77777777">
        <w:trPr>
          <w:cantSplit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4F967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Bezpečnost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09B7D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ochrana proti ransomware útokům nativní funkcionalitou nabízeného pole v rámci jeho funkcionalit – řešení z aplikační vrstvy pomocí aplikací třetích stran není přípustné. Řešení musí být pro tento účel jasně popsané a určené, např. ochrana </w:t>
            </w:r>
            <w:proofErr w:type="spellStart"/>
            <w:r>
              <w:rPr>
                <w:sz w:val="16"/>
                <w:szCs w:val="16"/>
                <w:lang w:eastAsia="en-US"/>
              </w:rPr>
              <w:t>LUNu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pouze nastavením do </w:t>
            </w:r>
            <w:proofErr w:type="spellStart"/>
            <w:r>
              <w:rPr>
                <w:sz w:val="16"/>
                <w:szCs w:val="16"/>
                <w:lang w:eastAsia="en-US"/>
              </w:rPr>
              <w:t>read-only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modu není dostatečná pro splnění tohoto požadavku</w:t>
            </w:r>
          </w:p>
        </w:tc>
      </w:tr>
      <w:tr w:rsidR="00F94254" w14:paraId="4635D55E" w14:textId="77777777">
        <w:trPr>
          <w:cantSplit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EBB6D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Bezpečnost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924CD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řešení musí umožňovat detekci ransomware v reálném čase na blokové úrovni</w:t>
            </w:r>
          </w:p>
        </w:tc>
      </w:tr>
      <w:tr w:rsidR="00F94254" w14:paraId="121169F8" w14:textId="77777777">
        <w:trPr>
          <w:cantSplit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74B98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Kopírovací funkce - licence musí být součástí nabídky a musí být na neomezenou kapacitu, počet disků, expanzích jednotek atd.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BD4E5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zrcadlení virtuálního disku tzn. ochrana virtualizovaných dat v režimu RAID1 (s možností zdvojení dat virtuálního disku i na dvě pole)</w:t>
            </w:r>
          </w:p>
          <w:p w14:paraId="78932463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možnost vytváření </w:t>
            </w:r>
            <w:proofErr w:type="spellStart"/>
            <w:r>
              <w:rPr>
                <w:sz w:val="16"/>
                <w:szCs w:val="16"/>
                <w:lang w:eastAsia="en-US"/>
              </w:rPr>
              <w:t>snapshotů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CoW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a </w:t>
            </w:r>
            <w:proofErr w:type="spellStart"/>
            <w:r>
              <w:rPr>
                <w:sz w:val="16"/>
                <w:szCs w:val="16"/>
                <w:lang w:eastAsia="en-US"/>
              </w:rPr>
              <w:t>RoW</w:t>
            </w:r>
            <w:proofErr w:type="spellEnd"/>
            <w:r>
              <w:rPr>
                <w:sz w:val="16"/>
                <w:szCs w:val="16"/>
                <w:lang w:eastAsia="en-US"/>
              </w:rPr>
              <w:t>) a klonů v následujících režimech:</w:t>
            </w:r>
          </w:p>
          <w:p w14:paraId="3FE7E9F1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snapshot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se po určité době může automaticky stát klonem </w:t>
            </w:r>
          </w:p>
          <w:p w14:paraId="3F06A5AE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inkrementální </w:t>
            </w:r>
            <w:proofErr w:type="spellStart"/>
            <w:r>
              <w:rPr>
                <w:sz w:val="16"/>
                <w:szCs w:val="16"/>
                <w:lang w:eastAsia="en-US"/>
              </w:rPr>
              <w:t>snapshoty</w:t>
            </w:r>
            <w:proofErr w:type="spellEnd"/>
            <w:r>
              <w:rPr>
                <w:sz w:val="16"/>
                <w:szCs w:val="16"/>
                <w:lang w:eastAsia="en-US"/>
              </w:rPr>
              <w:t>, tzn. kopírují se jen rozdílová data mezi dvěma okamžiky iniciace klonu</w:t>
            </w:r>
          </w:p>
          <w:p w14:paraId="7D0EE9F6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reverzní </w:t>
            </w:r>
            <w:proofErr w:type="spellStart"/>
            <w:r>
              <w:rPr>
                <w:sz w:val="16"/>
                <w:szCs w:val="16"/>
                <w:lang w:eastAsia="en-US"/>
              </w:rPr>
              <w:t>snapshoty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, tzn. lze provést zpětné přesunutí dat z klonu do původního originálního </w:t>
            </w:r>
            <w:proofErr w:type="spellStart"/>
            <w:r>
              <w:rPr>
                <w:sz w:val="16"/>
                <w:szCs w:val="16"/>
                <w:lang w:eastAsia="en-US"/>
              </w:rPr>
              <w:t>Volume</w:t>
            </w:r>
            <w:proofErr w:type="spellEnd"/>
          </w:p>
          <w:p w14:paraId="403275D5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lze udržovat až 4 inkrementálně pořizované klony z jednoho originálu (s možností reverzních </w:t>
            </w:r>
            <w:proofErr w:type="spellStart"/>
            <w:r>
              <w:rPr>
                <w:sz w:val="16"/>
                <w:szCs w:val="16"/>
                <w:lang w:eastAsia="en-US"/>
              </w:rPr>
              <w:t>snapshotů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  <w:p w14:paraId="6ADF42C5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interní/externí zrcadlení logického (virtuálního) disku z jednoho zdroje do dvou cílů pro zvýšení dostupnosti v případě výpadku jednoho cíle</w:t>
            </w:r>
          </w:p>
        </w:tc>
      </w:tr>
      <w:tr w:rsidR="00F94254" w14:paraId="5356B9D2" w14:textId="77777777">
        <w:trPr>
          <w:cantSplit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AFFDF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Zajištění kontinuální dostupnosti dat (DR a HA řešení) - licence musí být součástí nabídky a musí být na neomezenou kapacitu, počet disků, expanzích jednotek atd.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6F15E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upgrade software a hardware u řadičů je proveditelné za chodu a bez ztráty přístupu hostitelských serverů k datum</w:t>
            </w:r>
          </w:p>
          <w:p w14:paraId="27F67772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diskové pole musí být možné spojit do clusteru, který umožňuje vytvoření jednoho funkčního celku, zrcadlení dat mezi jednotlivými poli apod.</w:t>
            </w:r>
          </w:p>
          <w:p w14:paraId="35511127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je požadována nativní replikace dat na úrovni nabízeného diskového pole se stávajícími diskovými poli zadavatele</w:t>
            </w:r>
          </w:p>
          <w:p w14:paraId="020BDC9D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vytvoření HA řešení s automatickým </w:t>
            </w:r>
            <w:proofErr w:type="spellStart"/>
            <w:r>
              <w:rPr>
                <w:sz w:val="16"/>
                <w:szCs w:val="16"/>
                <w:lang w:eastAsia="en-US"/>
              </w:rPr>
              <w:t>failover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bez dalších vícenákladů, které je navíc nezávislé na běžných OS nebo virtualizační platformě včetně příslušných licencí</w:t>
            </w:r>
          </w:p>
          <w:p w14:paraId="1C1B258A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podpora replikace do třetí lokality</w:t>
            </w:r>
          </w:p>
          <w:p w14:paraId="587BE2F2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SW pro redundantní datové cesty v ceně řešení</w:t>
            </w:r>
          </w:p>
          <w:p w14:paraId="23BE3728" w14:textId="47BAAAB0" w:rsidR="00F94254" w:rsidRDefault="00F9425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</w:p>
        </w:tc>
      </w:tr>
      <w:tr w:rsidR="00F94254" w14:paraId="12A7BF51" w14:textId="77777777">
        <w:trPr>
          <w:cantSplit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38149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Migrace dat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398C0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transparentní migrace (tzn. možnost zdarma migrovat data ze stávajících diskových polí na nová disková úložiště) s možnosti rozšíření o synchronní a asynchronní zrcadlení logických (virtuálních) disků v případě více lokalit</w:t>
            </w:r>
          </w:p>
        </w:tc>
      </w:tr>
      <w:tr w:rsidR="00F94254" w14:paraId="6CC1E7DA" w14:textId="77777777">
        <w:trPr>
          <w:cantSplit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3376E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Počet hostitelských serverů připojovaných k diskovému poli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248DC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řešení obsahuje licence na neomezený počet připojení hostitelských serverů </w:t>
            </w:r>
          </w:p>
        </w:tc>
      </w:tr>
      <w:tr w:rsidR="00F94254" w14:paraId="2A462E9D" w14:textId="77777777">
        <w:trPr>
          <w:cantSplit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87E6B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Správa diskového pole a další dostupné funkcionality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6C230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SW pro plnohodnotnou správu diskového pole a diskových subsystémů, možnost ovládání přes CLI, GUI (ze </w:t>
            </w:r>
            <w:proofErr w:type="spellStart"/>
            <w:r>
              <w:rPr>
                <w:sz w:val="16"/>
                <w:szCs w:val="16"/>
                <w:lang w:eastAsia="en-US"/>
              </w:rPr>
              <w:t>std</w:t>
            </w:r>
            <w:proofErr w:type="spellEnd"/>
            <w:r>
              <w:rPr>
                <w:sz w:val="16"/>
                <w:szCs w:val="16"/>
                <w:lang w:eastAsia="en-US"/>
              </w:rPr>
              <w:t>. web browseru)</w:t>
            </w:r>
          </w:p>
          <w:p w14:paraId="6C9473D1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Remote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en-US"/>
              </w:rPr>
              <w:t>Service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(call </w:t>
            </w:r>
            <w:proofErr w:type="spellStart"/>
            <w:r>
              <w:rPr>
                <w:sz w:val="16"/>
                <w:szCs w:val="16"/>
                <w:lang w:eastAsia="en-US"/>
              </w:rPr>
              <w:t>home</w:t>
            </w:r>
            <w:proofErr w:type="spellEnd"/>
            <w:r>
              <w:rPr>
                <w:sz w:val="16"/>
                <w:szCs w:val="16"/>
                <w:lang w:eastAsia="en-US"/>
              </w:rPr>
              <w:t>) v ceně řešení</w:t>
            </w:r>
          </w:p>
          <w:p w14:paraId="162C049A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Příkazy prováděné v GUI jsou uchovávány v tzv. "</w:t>
            </w:r>
            <w:proofErr w:type="spellStart"/>
            <w:r>
              <w:rPr>
                <w:sz w:val="16"/>
                <w:szCs w:val="16"/>
                <w:lang w:eastAsia="en-US"/>
              </w:rPr>
              <w:t>AuditLogu</w:t>
            </w:r>
            <w:proofErr w:type="spellEnd"/>
            <w:r>
              <w:rPr>
                <w:sz w:val="16"/>
                <w:szCs w:val="16"/>
                <w:lang w:eastAsia="en-US"/>
              </w:rPr>
              <w:t>" v podobě standardních CLI příkazů, které lze později snadno zkopírovat a aplikovat při programování uživatelských skriptů např. pro podporu automatizace zálohování atd.</w:t>
            </w:r>
          </w:p>
          <w:p w14:paraId="31B93C2C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Je požadováno potvrzení od lokálního zastoupení výrobce, že nabízené řešení je určeno pro český (EU) trh a bude servisním střediskem výrobce plně podporováno. Servisní podpora výrobce bude v českém jazyce</w:t>
            </w:r>
          </w:p>
        </w:tc>
      </w:tr>
      <w:tr w:rsidR="00F94254" w14:paraId="453EAF8F" w14:textId="77777777">
        <w:trPr>
          <w:cantSplit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71393" w14:textId="77777777" w:rsidR="00F94254" w:rsidRDefault="00AB63B4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Příslušenství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6E6BD" w14:textId="77777777" w:rsidR="00F94254" w:rsidRDefault="00AB63B4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Součástí dodávky je potřebná napájecí kabeláž kompatibilní s napájecími lištami v RACK skříních.</w:t>
            </w:r>
          </w:p>
        </w:tc>
      </w:tr>
      <w:tr w:rsidR="00F94254" w14:paraId="08152280" w14:textId="77777777">
        <w:trPr>
          <w:cantSplit/>
          <w:jc w:val="center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1E50E" w14:textId="760BA835" w:rsidR="00F94254" w:rsidRDefault="00E749E1" w:rsidP="00E749E1">
            <w:pPr>
              <w:widowControl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Záruka a technická</w:t>
            </w:r>
            <w:r w:rsidR="00AB63B4">
              <w:rPr>
                <w:sz w:val="18"/>
                <w:szCs w:val="18"/>
              </w:rPr>
              <w:t xml:space="preserve"> podpora</w:t>
            </w:r>
            <w:r w:rsidR="00AB63B4">
              <w:rPr>
                <w:sz w:val="18"/>
                <w:szCs w:val="18"/>
              </w:rPr>
              <w:tab/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D1756" w14:textId="44C005E8" w:rsidR="00F94254" w:rsidRDefault="00AB63B4" w:rsidP="00E749E1">
            <w:pPr>
              <w:pStyle w:val="Odstavecseseznamem"/>
              <w:widowControl w:val="0"/>
              <w:numPr>
                <w:ilvl w:val="0"/>
                <w:numId w:val="32"/>
              </w:numPr>
              <w:spacing w:before="0" w:after="0" w:line="252" w:lineRule="auto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Minimálně </w:t>
            </w:r>
            <w:r w:rsidR="00E749E1">
              <w:rPr>
                <w:sz w:val="16"/>
                <w:szCs w:val="16"/>
                <w:lang w:eastAsia="en-US"/>
              </w:rPr>
              <w:t>2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="00E749E1">
              <w:rPr>
                <w:sz w:val="16"/>
                <w:szCs w:val="16"/>
                <w:lang w:eastAsia="en-US"/>
              </w:rPr>
              <w:t>roky</w:t>
            </w:r>
            <w:r>
              <w:rPr>
                <w:sz w:val="16"/>
                <w:szCs w:val="16"/>
                <w:lang w:eastAsia="en-US"/>
              </w:rPr>
              <w:t>; v režimu 24x7 s odezvou následující den včetně SW podpory, která umožňuje např. přístup k novým verzím FW, opravným patchům apod.</w:t>
            </w:r>
          </w:p>
        </w:tc>
      </w:tr>
    </w:tbl>
    <w:p w14:paraId="2DD93D53" w14:textId="77777777" w:rsidR="00F94254" w:rsidRDefault="00AB63B4">
      <w:pPr>
        <w:rPr>
          <w:color w:val="000000" w:themeColor="text1"/>
        </w:rPr>
      </w:pPr>
      <w:r>
        <w:br w:type="page"/>
      </w:r>
    </w:p>
    <w:p w14:paraId="0212752B" w14:textId="77777777" w:rsidR="00F94254" w:rsidRDefault="00AB63B4">
      <w:pPr>
        <w:pStyle w:val="Nadpis4"/>
        <w:ind w:left="864" w:hanging="864"/>
        <w:rPr>
          <w:color w:val="000000" w:themeColor="text1"/>
        </w:rPr>
      </w:pPr>
      <w:r>
        <w:rPr>
          <w:color w:val="000000" w:themeColor="text1"/>
        </w:rPr>
        <w:lastRenderedPageBreak/>
        <w:t>SAN switch  – 4ks</w:t>
      </w: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5"/>
        <w:gridCol w:w="2547"/>
      </w:tblGrid>
      <w:tr w:rsidR="00F94254" w14:paraId="595F1771" w14:textId="77777777">
        <w:trPr>
          <w:cantSplit/>
          <w:tblHeader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925A833" w14:textId="77777777" w:rsidR="00F94254" w:rsidRDefault="00AB63B4">
            <w:pPr>
              <w:pStyle w:val="Bezmezer"/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Požadovaná funkcionalita/vlastnost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4B25B22" w14:textId="77777777" w:rsidR="00F94254" w:rsidRDefault="00AB63B4">
            <w:pPr>
              <w:pStyle w:val="Bezmezer"/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Způsob splnění požadované funkcionality/vlastnosti</w:t>
            </w:r>
          </w:p>
        </w:tc>
      </w:tr>
      <w:tr w:rsidR="00F94254" w14:paraId="68E295C7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34010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Výrobce zařízení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D82DF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Uvedení výrobce</w:t>
            </w:r>
          </w:p>
        </w:tc>
      </w:tr>
      <w:tr w:rsidR="00F94254" w14:paraId="7AE04DCB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8DB5E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Produktové číslo (typ) nabízeného zařízení (v případě, že je zařízené popsáno více produktovými čísly, uvede Uchazeč hlavní produktové číslo nabízeného zařízení)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48A74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Uvedení produktového čísla</w:t>
            </w:r>
          </w:p>
        </w:tc>
      </w:tr>
      <w:tr w:rsidR="00F94254" w14:paraId="777E3D71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553CB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Odkaz na www stránky výrobce zařízení, kde je k dispozici detailní technická specifikace (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DataSheet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) v českém nebo anglickém jazyce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C4DB6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Uvedení požadovaného odkazu</w:t>
            </w:r>
          </w:p>
        </w:tc>
      </w:tr>
      <w:tr w:rsidR="00F94254" w14:paraId="5FCE66C8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821D8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Formát zařízení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736CE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 rozšiřujícím modulem</w:t>
            </w:r>
          </w:p>
        </w:tc>
      </w:tr>
      <w:tr w:rsidR="00F94254" w14:paraId="1727445C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A00DE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Chladící modul vyměnitelný za chodu zařízení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001F1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0080F62A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62DAD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Výdech chladícího vzduchu přes porty zařízení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31ECA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07D6F080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0675F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Redundantní napájení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A979A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07E53AFF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51426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Maximální velikost zařízení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2D1BF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1RU</w:t>
            </w:r>
          </w:p>
        </w:tc>
      </w:tr>
      <w:tr w:rsidR="00F94254" w14:paraId="4052C5BD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4FB5E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Celková propustnost přepínače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BF780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min. 900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Gbps</w:t>
            </w:r>
            <w:proofErr w:type="spellEnd"/>
          </w:p>
        </w:tc>
      </w:tr>
      <w:tr w:rsidR="00F94254" w14:paraId="24B552E4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8BBC7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Minimální počet neblokujících portů 4/8/16/32/64G FC s volitelným fyzickým rozhraním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88C26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24</w:t>
            </w:r>
          </w:p>
        </w:tc>
      </w:tr>
      <w:tr w:rsidR="00F94254" w14:paraId="5E1D61A8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9BA6F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Minimální počet portů aktivovaných licencí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22AB6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F94254" w14:paraId="4D054C93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84632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Minimální počet portů osazených SFP modulem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9AFAD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F94254" w14:paraId="703EA88D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77D3D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Minimální počet osazených SFP modulů rychlosti 32Gbps (s podporou nižší rychlosti)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C8532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</w:tr>
      <w:tr w:rsidR="00F94254" w14:paraId="3F786F67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51DD0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Minimální počet osazených SFP modulů rychlosti 64Gbps (s podporou nižší rychlosti)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58051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</w:tr>
      <w:tr w:rsidR="00F94254" w14:paraId="424AD86B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56A34E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Technologie virtuálních SAN (VSAN),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virtual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fabric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 nebo ekvivalentní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3957E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16B3A751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5D4BF3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Podpora přenosu více virtuálních SAN po jakémkoliv E-portu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78344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45691AEE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267937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bidi="mr-IN"/>
              </w:rPr>
              <w:t>Podpora přenosu více virtuálních SAN po jakémkoliv F-portu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4DB98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0D138ACB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3AE597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Podpora agregace min. 8 E-port linek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6B67C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44608E5B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C035C2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bidi="mr-IN"/>
              </w:rPr>
              <w:t>Podpora agregace F-port linek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B2D2B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74DE3616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421AB1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Minimální počet podporovaných VSAN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6C5C7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10</w:t>
            </w:r>
          </w:p>
        </w:tc>
      </w:tr>
      <w:tr w:rsidR="00F94254" w14:paraId="03478A35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CDDF2F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Fabric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services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 per VSAN (FC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Fabric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Services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)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7C4D8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2CCAFCD5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8DD0EB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Podpora technologie N-Port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Virtualization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 (NPV)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4B405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197FFDA8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524921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Podpora technologie N-Port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Identifier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Virtualization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 (NPIV)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C30FC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16930864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32D2CC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FSPF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DC1DC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684062C1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B59449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FC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zoning</w:t>
            </w:r>
            <w:proofErr w:type="spellEnd"/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67196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1F327E1D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196919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Podpora inteligentního FC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zoningu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 s rozlišením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initiator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/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target</w:t>
            </w:r>
            <w:proofErr w:type="spellEnd"/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19589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18E4DC8F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CF41A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Možnost rozšířit funkcionalitu přepínače o směrování mezi VSAN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73EB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175BD06B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E19CA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Flexibilní alokace B2B kreditů na porty FC přepínače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02AEF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48998E7A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75830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Možnost alokovat až 250 B2B kreditů na jeden port FC přepínače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EEF93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4EDA4A9E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BC160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CLI rozhraní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65EA8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60A3B474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D6558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FC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traceroute</w:t>
            </w:r>
            <w:proofErr w:type="spellEnd"/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5A18F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069F9759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EA740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SSHv2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3054F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3DB324A0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DEE40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SNMPv3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9DA95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34AF8711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0E532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RADIUS klient pro AAA (autentizace, autorizace,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accounting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)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570A6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085D8E7C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D6D45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TACACS+ klient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5BE97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561B7462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FE68B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Port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mirroring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 xml:space="preserve"> (SPAN)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C1E84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20E95633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CC9E9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  <w:lang w:bidi="mr-IN"/>
              </w:rPr>
              <w:t>Syslog</w:t>
            </w:r>
            <w:proofErr w:type="spellEnd"/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AE893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322FDD5D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CB3AD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Role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</w:rPr>
              <w:t>Based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Access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</w:rPr>
              <w:t>Control</w:t>
            </w:r>
            <w:proofErr w:type="spellEnd"/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5C2D3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6A590EF4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C01EA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Software je součástí dodávaného řešení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252A4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596EBB45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F9B60" w14:textId="77777777" w:rsidR="00F94254" w:rsidRDefault="00AB63B4">
            <w:pPr>
              <w:pStyle w:val="Bezmezer"/>
              <w:widowControl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Součástí dodávaného řešení je balíček umožňující instalaci do standardních 19‘‘ racků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8B1EE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  <w:tr w:rsidR="00F94254" w14:paraId="7DAE5E7D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32EAC" w14:textId="77777777" w:rsidR="00F94254" w:rsidRDefault="00AB63B4">
            <w:pPr>
              <w:widowControl w:val="0"/>
              <w:rPr>
                <w:color w:val="000000" w:themeColor="text1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Celkový počet napájecích kabelů CEE 7/7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21F79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94254" w14:paraId="30E33B3A" w14:textId="77777777">
        <w:trPr>
          <w:cantSplit/>
        </w:trPr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BD314" w14:textId="12934F8A" w:rsidR="00F94254" w:rsidRDefault="00AB63B4" w:rsidP="001A1755">
            <w:pPr>
              <w:widowControl w:val="0"/>
              <w:rPr>
                <w:color w:val="000000" w:themeColor="text1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Zařízení musí být dodáno včetně podpory na HW po dobu min. </w:t>
            </w:r>
            <w:r w:rsidR="001A1755"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let, výměna dílů na místě v režimu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</w:rPr>
              <w:t>Next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-Business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</w:rPr>
              <w:t>Day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(NBD)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D6EDF" w14:textId="77777777" w:rsidR="00F94254" w:rsidRDefault="00AB63B4">
            <w:pPr>
              <w:pStyle w:val="Bezmezer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ANO</w:t>
            </w:r>
          </w:p>
        </w:tc>
      </w:tr>
    </w:tbl>
    <w:p w14:paraId="1863EE39" w14:textId="05D3FBBE" w:rsidR="00F94254" w:rsidRPr="00466EE8" w:rsidRDefault="00466EE8" w:rsidP="001A1755">
      <w:pPr>
        <w:rPr>
          <w:b/>
          <w:bCs/>
        </w:rPr>
      </w:pPr>
      <w:r w:rsidRPr="00466EE8">
        <w:rPr>
          <w:b/>
          <w:bCs/>
        </w:rPr>
        <w:lastRenderedPageBreak/>
        <w:t>Výchozí stav</w:t>
      </w:r>
    </w:p>
    <w:p w14:paraId="6BA18E98" w14:textId="71DC5A12" w:rsidR="00466EE8" w:rsidRDefault="00466EE8" w:rsidP="001A1755">
      <w:r>
        <w:t>Zadavatel provozuje následující virtualizaci:</w:t>
      </w:r>
    </w:p>
    <w:p w14:paraId="422E2A94" w14:textId="77777777" w:rsidR="00466EE8" w:rsidRDefault="00466EE8" w:rsidP="00466EE8">
      <w:pPr>
        <w:pStyle w:val="Odstavecseseznamem"/>
        <w:numPr>
          <w:ilvl w:val="0"/>
          <w:numId w:val="38"/>
        </w:numPr>
      </w:pPr>
      <w:proofErr w:type="spellStart"/>
      <w:r>
        <w:t>VMware</w:t>
      </w:r>
      <w:proofErr w:type="spellEnd"/>
      <w:r>
        <w:t xml:space="preserve"> </w:t>
      </w:r>
      <w:proofErr w:type="spellStart"/>
      <w:r>
        <w:t>ESXi</w:t>
      </w:r>
      <w:proofErr w:type="spellEnd"/>
      <w:r>
        <w:t>, 6.7.0, 15160138</w:t>
      </w:r>
    </w:p>
    <w:p w14:paraId="002439E0" w14:textId="77777777" w:rsidR="00466EE8" w:rsidRDefault="00466EE8" w:rsidP="00466EE8">
      <w:pPr>
        <w:pStyle w:val="Odstavecseseznamem"/>
        <w:numPr>
          <w:ilvl w:val="0"/>
          <w:numId w:val="38"/>
        </w:numPr>
      </w:pPr>
      <w:proofErr w:type="spellStart"/>
      <w:r>
        <w:t>VMware</w:t>
      </w:r>
      <w:proofErr w:type="spellEnd"/>
      <w:r>
        <w:t xml:space="preserve"> </w:t>
      </w:r>
      <w:proofErr w:type="spellStart"/>
      <w:r>
        <w:t>vSphere</w:t>
      </w:r>
      <w:proofErr w:type="spellEnd"/>
      <w:r>
        <w:t xml:space="preserve"> 7.0.3.01900</w:t>
      </w:r>
    </w:p>
    <w:p w14:paraId="08CCEC24" w14:textId="77777777" w:rsidR="00466EE8" w:rsidRDefault="00466EE8" w:rsidP="00466EE8"/>
    <w:p w14:paraId="61DF17C2" w14:textId="7CF81C1B" w:rsidR="00466EE8" w:rsidRDefault="00466EE8" w:rsidP="00466EE8">
      <w:r>
        <w:t>V rámci virtualizace jsou provozovány a předmětem migrace jsou kategorie serverů:</w:t>
      </w:r>
    </w:p>
    <w:p w14:paraId="388BE989" w14:textId="77777777" w:rsidR="00466EE8" w:rsidRDefault="00466EE8" w:rsidP="00466EE8">
      <w:pPr>
        <w:pStyle w:val="Odstavecseseznamem"/>
        <w:numPr>
          <w:ilvl w:val="0"/>
          <w:numId w:val="39"/>
        </w:numPr>
      </w:pPr>
      <w:r>
        <w:t>14x OS Windows Server 2016 (64-bit)</w:t>
      </w:r>
    </w:p>
    <w:p w14:paraId="6A8B076C" w14:textId="77777777" w:rsidR="00466EE8" w:rsidRDefault="00466EE8" w:rsidP="00466EE8">
      <w:pPr>
        <w:pStyle w:val="Odstavecseseznamem"/>
        <w:numPr>
          <w:ilvl w:val="0"/>
          <w:numId w:val="39"/>
        </w:numPr>
      </w:pPr>
      <w:r>
        <w:t>2x OS Windows 10 (64-bit)</w:t>
      </w:r>
    </w:p>
    <w:p w14:paraId="72A8A2E8" w14:textId="77777777" w:rsidR="00466EE8" w:rsidRDefault="00466EE8" w:rsidP="00466EE8">
      <w:pPr>
        <w:pStyle w:val="Odstavecseseznamem"/>
        <w:numPr>
          <w:ilvl w:val="0"/>
          <w:numId w:val="39"/>
        </w:numPr>
      </w:pPr>
      <w:r>
        <w:t>42x OS Linux (64-bit)</w:t>
      </w:r>
    </w:p>
    <w:p w14:paraId="7BE93F5B" w14:textId="77777777" w:rsidR="00466EE8" w:rsidRDefault="00466EE8" w:rsidP="001A1755"/>
    <w:sectPr w:rsidR="00466EE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formProt w:val="0"/>
      <w:docGrid w:linePitch="100" w:charSpace="6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2C6569" w14:textId="77777777" w:rsidR="000A4EA2" w:rsidRDefault="000A4EA2">
      <w:pPr>
        <w:spacing w:before="0" w:after="0" w:line="240" w:lineRule="auto"/>
      </w:pPr>
      <w:r>
        <w:separator/>
      </w:r>
    </w:p>
  </w:endnote>
  <w:endnote w:type="continuationSeparator" w:id="0">
    <w:p w14:paraId="4903F3E3" w14:textId="77777777" w:rsidR="000A4EA2" w:rsidRDefault="000A4EA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??">
    <w:altName w:val="Arial Unicode MS"/>
    <w:charset w:val="00"/>
    <w:family w:val="auto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7E0B8" w14:textId="77777777" w:rsidR="00AB63B4" w:rsidRDefault="00AB63B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54A7C" w14:textId="77777777" w:rsidR="00AB63B4" w:rsidRDefault="00AB63B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64E4D" w14:textId="77777777" w:rsidR="00AB63B4" w:rsidRDefault="00AB63B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C29C09" w14:textId="77777777" w:rsidR="000A4EA2" w:rsidRDefault="000A4EA2">
      <w:pPr>
        <w:spacing w:before="0" w:after="0" w:line="240" w:lineRule="auto"/>
      </w:pPr>
      <w:r>
        <w:separator/>
      </w:r>
    </w:p>
  </w:footnote>
  <w:footnote w:type="continuationSeparator" w:id="0">
    <w:p w14:paraId="1A1994ED" w14:textId="77777777" w:rsidR="000A4EA2" w:rsidRDefault="000A4EA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29155" w14:textId="77777777" w:rsidR="00AB63B4" w:rsidRDefault="00AB63B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B9722" w14:textId="77777777" w:rsidR="00AB63B4" w:rsidRDefault="00AB63B4">
    <w:pPr>
      <w:pStyle w:val="Zhlav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71DF2" w14:textId="77777777" w:rsidR="00AB63B4" w:rsidRDefault="00AB63B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549B"/>
    <w:multiLevelType w:val="multilevel"/>
    <w:tmpl w:val="F61C37E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B37BEF"/>
    <w:multiLevelType w:val="multilevel"/>
    <w:tmpl w:val="A7DC5340"/>
    <w:lvl w:ilvl="0">
      <w:start w:val="1"/>
      <w:numFmt w:val="decimal"/>
      <w:pStyle w:val="Style1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AB32983"/>
    <w:multiLevelType w:val="multilevel"/>
    <w:tmpl w:val="6F8E169A"/>
    <w:lvl w:ilvl="0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AC4CF6"/>
    <w:multiLevelType w:val="multilevel"/>
    <w:tmpl w:val="71AC43FC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2AA3D8C"/>
    <w:multiLevelType w:val="multilevel"/>
    <w:tmpl w:val="B75CC44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000066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72A500B"/>
    <w:multiLevelType w:val="multilevel"/>
    <w:tmpl w:val="1CB6B3BC"/>
    <w:lvl w:ilvl="0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7CF2534"/>
    <w:multiLevelType w:val="multilevel"/>
    <w:tmpl w:val="F3B6348C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9D128C6"/>
    <w:multiLevelType w:val="multilevel"/>
    <w:tmpl w:val="F8CAFBBE"/>
    <w:lvl w:ilvl="0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cs="Symbol" w:hint="default"/>
      </w:rPr>
    </w:lvl>
    <w:lvl w:ilvl="1">
      <w:start w:val="1"/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hAnsi="Tahoma" w:cs="Tahoma" w:hint="default"/>
      </w:rPr>
    </w:lvl>
    <w:lvl w:ilvl="2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122379"/>
    <w:multiLevelType w:val="multilevel"/>
    <w:tmpl w:val="24A4FA9E"/>
    <w:lvl w:ilvl="0">
      <w:start w:val="1"/>
      <w:numFmt w:val="bullet"/>
      <w:pStyle w:val="normsodrazkou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6F2A50"/>
    <w:multiLevelType w:val="multilevel"/>
    <w:tmpl w:val="0F8A654E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53E76AB"/>
    <w:multiLevelType w:val="multilevel"/>
    <w:tmpl w:val="9C003538"/>
    <w:lvl w:ilvl="0">
      <w:start w:val="1"/>
      <w:numFmt w:val="bullet"/>
      <w:pStyle w:val="OdrkyEQerven"/>
      <w:lvlText w:val=""/>
      <w:lvlJc w:val="left"/>
      <w:pPr>
        <w:tabs>
          <w:tab w:val="num" w:pos="0"/>
        </w:tabs>
        <w:ind w:left="717" w:hanging="360"/>
      </w:pPr>
      <w:rPr>
        <w:rFonts w:ascii="Wingdings" w:hAnsi="Wingdings" w:cs="Wingdings" w:hint="default"/>
        <w:color w:val="C0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BB20FA2"/>
    <w:multiLevelType w:val="hybridMultilevel"/>
    <w:tmpl w:val="DA080C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17881"/>
    <w:multiLevelType w:val="multilevel"/>
    <w:tmpl w:val="94865A96"/>
    <w:lvl w:ilvl="0">
      <w:start w:val="1"/>
      <w:numFmt w:val="bullet"/>
      <w:lvlText w:val="·"/>
      <w:lvlJc w:val="left"/>
      <w:pPr>
        <w:tabs>
          <w:tab w:val="num" w:pos="0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2">
      <w:start w:val="1"/>
      <w:numFmt w:val="bullet"/>
      <w:lvlText w:val="·"/>
      <w:lvlJc w:val="left"/>
      <w:pPr>
        <w:tabs>
          <w:tab w:val="num" w:pos="0"/>
        </w:tabs>
        <w:ind w:left="2149" w:hanging="360"/>
      </w:pPr>
      <w:rPr>
        <w:rFonts w:ascii="Symbol" w:hAnsi="Symbol" w:cs="Symbol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5">
      <w:start w:val="1"/>
      <w:numFmt w:val="bullet"/>
      <w:lvlText w:val="·"/>
      <w:lvlJc w:val="left"/>
      <w:pPr>
        <w:tabs>
          <w:tab w:val="num" w:pos="0"/>
        </w:tabs>
        <w:ind w:left="4309" w:hanging="360"/>
      </w:pPr>
      <w:rPr>
        <w:rFonts w:ascii="Symbol" w:hAnsi="Symbol" w:cs="Symbol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8">
      <w:start w:val="1"/>
      <w:numFmt w:val="bullet"/>
      <w:lvlText w:val="·"/>
      <w:lvlJc w:val="left"/>
      <w:pPr>
        <w:tabs>
          <w:tab w:val="num" w:pos="0"/>
        </w:tabs>
        <w:ind w:left="6469" w:hanging="360"/>
      </w:pPr>
      <w:rPr>
        <w:rFonts w:ascii="Symbol" w:hAnsi="Symbol" w:cs="Symbol" w:hint="default"/>
      </w:rPr>
    </w:lvl>
  </w:abstractNum>
  <w:abstractNum w:abstractNumId="13" w15:restartNumberingAfterBreak="0">
    <w:nsid w:val="30D51038"/>
    <w:multiLevelType w:val="multilevel"/>
    <w:tmpl w:val="EED27DDE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23437A0"/>
    <w:multiLevelType w:val="multilevel"/>
    <w:tmpl w:val="61C2B5E8"/>
    <w:lvl w:ilvl="0">
      <w:start w:val="1"/>
      <w:numFmt w:val="bullet"/>
      <w:pStyle w:val="Heading21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6940273"/>
    <w:multiLevelType w:val="multilevel"/>
    <w:tmpl w:val="5B22B40E"/>
    <w:lvl w:ilvl="0">
      <w:start w:val="1"/>
      <w:numFmt w:val="bullet"/>
      <w:pStyle w:val="CaptionIntroductionparagraph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6EB1F69"/>
    <w:multiLevelType w:val="multilevel"/>
    <w:tmpl w:val="5030B9E2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cs="Symbol" w:hint="default"/>
      </w:rPr>
    </w:lvl>
  </w:abstractNum>
  <w:abstractNum w:abstractNumId="17" w15:restartNumberingAfterBreak="0">
    <w:nsid w:val="36EC457F"/>
    <w:multiLevelType w:val="multilevel"/>
    <w:tmpl w:val="B72A36EC"/>
    <w:lvl w:ilvl="0">
      <w:start w:val="1"/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cs="Wingdings" w:hint="default"/>
        <w:color w:val="A50021"/>
        <w:sz w:val="24"/>
      </w:rPr>
    </w:lvl>
    <w:lvl w:ilvl="1">
      <w:start w:val="1"/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cs="Wingdings" w:hint="default"/>
        <w:color w:val="C1D2ED"/>
        <w:sz w:val="24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cs="Wingdings" w:hint="default"/>
        <w:sz w:val="24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cs="Wingdings" w:hint="default"/>
        <w:color w:val="A50021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cs="Wingdings" w:hint="default"/>
        <w:color w:val="C1D2ED"/>
      </w:rPr>
    </w:lvl>
    <w:lvl w:ilvl="5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cs="Wingdings" w:hint="default"/>
        <w:color w:val="A50021"/>
      </w:rPr>
    </w:lvl>
    <w:lvl w:ilvl="7">
      <w:start w:val="1"/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cs="Wingdings" w:hint="default"/>
        <w:color w:val="C1D2ED"/>
      </w:rPr>
    </w:lvl>
    <w:lvl w:ilvl="8">
      <w:start w:val="1"/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cs="Wingdings" w:hint="default"/>
      </w:rPr>
    </w:lvl>
  </w:abstractNum>
  <w:abstractNum w:abstractNumId="18" w15:restartNumberingAfterBreak="0">
    <w:nsid w:val="38FA145F"/>
    <w:multiLevelType w:val="multilevel"/>
    <w:tmpl w:val="7D06CF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39152688"/>
    <w:multiLevelType w:val="multilevel"/>
    <w:tmpl w:val="C26062F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944374E"/>
    <w:multiLevelType w:val="multilevel"/>
    <w:tmpl w:val="C15468A6"/>
    <w:lvl w:ilvl="0">
      <w:start w:val="1"/>
      <w:numFmt w:val="lowerRoman"/>
      <w:lvlText w:val="%1."/>
      <w:lvlJc w:val="left"/>
      <w:pPr>
        <w:tabs>
          <w:tab w:val="num" w:pos="567"/>
        </w:tabs>
        <w:ind w:left="1701" w:hanging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134"/>
        </w:tabs>
        <w:ind w:left="3134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1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782"/>
        </w:tabs>
        <w:ind w:left="3566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1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4142"/>
        </w:tabs>
        <w:ind w:left="40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862"/>
        </w:tabs>
        <w:ind w:left="45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222"/>
        </w:tabs>
        <w:ind w:left="50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942"/>
        </w:tabs>
        <w:ind w:left="55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302"/>
        </w:tabs>
        <w:ind w:left="60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22"/>
        </w:tabs>
        <w:ind w:left="6662" w:hanging="1440"/>
      </w:pPr>
      <w:rPr>
        <w:rFonts w:cs="Times New Roman"/>
      </w:rPr>
    </w:lvl>
  </w:abstractNum>
  <w:abstractNum w:abstractNumId="21" w15:restartNumberingAfterBreak="0">
    <w:nsid w:val="3DA65A00"/>
    <w:multiLevelType w:val="multilevel"/>
    <w:tmpl w:val="EF2895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ED52741"/>
    <w:multiLevelType w:val="multilevel"/>
    <w:tmpl w:val="4800977E"/>
    <w:lvl w:ilvl="0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E417C8"/>
    <w:multiLevelType w:val="multilevel"/>
    <w:tmpl w:val="08482AEA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24637D9"/>
    <w:multiLevelType w:val="multilevel"/>
    <w:tmpl w:val="9B64DDE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3071447"/>
    <w:multiLevelType w:val="multilevel"/>
    <w:tmpl w:val="1512A7B2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85F1F52"/>
    <w:multiLevelType w:val="multilevel"/>
    <w:tmpl w:val="6A4E9BFC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8733910"/>
    <w:multiLevelType w:val="multilevel"/>
    <w:tmpl w:val="96BE5D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 w15:restartNumberingAfterBreak="0">
    <w:nsid w:val="4BFE23D2"/>
    <w:multiLevelType w:val="multilevel"/>
    <w:tmpl w:val="CEEEF9DE"/>
    <w:lvl w:ilvl="0">
      <w:start w:val="1"/>
      <w:numFmt w:val="decimal"/>
      <w:pStyle w:val="bodspecifikace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/>
        <w:b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549F1D93"/>
    <w:multiLevelType w:val="multilevel"/>
    <w:tmpl w:val="9D345B5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57F1DFF"/>
    <w:multiLevelType w:val="hybridMultilevel"/>
    <w:tmpl w:val="FCEA4E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F317FA"/>
    <w:multiLevelType w:val="multilevel"/>
    <w:tmpl w:val="0ED45F38"/>
    <w:lvl w:ilvl="0">
      <w:start w:val="1"/>
      <w:numFmt w:val="bullet"/>
      <w:pStyle w:val="Odrka2doplohy"/>
      <w:lvlText w:val=""/>
      <w:lvlJc w:val="left"/>
      <w:pPr>
        <w:tabs>
          <w:tab w:val="num" w:pos="0"/>
        </w:tabs>
        <w:ind w:left="70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E3D21B2"/>
    <w:multiLevelType w:val="multilevel"/>
    <w:tmpl w:val="BF4070D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74806B4"/>
    <w:multiLevelType w:val="multilevel"/>
    <w:tmpl w:val="B7EC76B4"/>
    <w:lvl w:ilvl="0">
      <w:start w:val="1"/>
      <w:numFmt w:val="bullet"/>
      <w:pStyle w:val="Odrkazelen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432B20" w:themeColor="accent3" w:themeShade="8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79041DA"/>
    <w:multiLevelType w:val="multilevel"/>
    <w:tmpl w:val="09401DD0"/>
    <w:lvl w:ilvl="0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81F347E"/>
    <w:multiLevelType w:val="multilevel"/>
    <w:tmpl w:val="28849C6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E323A3E"/>
    <w:multiLevelType w:val="multilevel"/>
    <w:tmpl w:val="57FE0AEA"/>
    <w:lvl w:ilvl="0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A57215"/>
    <w:multiLevelType w:val="multilevel"/>
    <w:tmpl w:val="ADA65FE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25459D9"/>
    <w:multiLevelType w:val="multilevel"/>
    <w:tmpl w:val="6864206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33"/>
  </w:num>
  <w:num w:numId="3">
    <w:abstractNumId w:val="4"/>
  </w:num>
  <w:num w:numId="4">
    <w:abstractNumId w:val="34"/>
  </w:num>
  <w:num w:numId="5">
    <w:abstractNumId w:val="17"/>
  </w:num>
  <w:num w:numId="6">
    <w:abstractNumId w:val="10"/>
  </w:num>
  <w:num w:numId="7">
    <w:abstractNumId w:val="20"/>
  </w:num>
  <w:num w:numId="8">
    <w:abstractNumId w:val="38"/>
  </w:num>
  <w:num w:numId="9">
    <w:abstractNumId w:val="6"/>
  </w:num>
  <w:num w:numId="10">
    <w:abstractNumId w:val="14"/>
  </w:num>
  <w:num w:numId="11">
    <w:abstractNumId w:val="27"/>
  </w:num>
  <w:num w:numId="12">
    <w:abstractNumId w:val="13"/>
  </w:num>
  <w:num w:numId="13">
    <w:abstractNumId w:val="7"/>
  </w:num>
  <w:num w:numId="14">
    <w:abstractNumId w:val="26"/>
  </w:num>
  <w:num w:numId="15">
    <w:abstractNumId w:val="9"/>
  </w:num>
  <w:num w:numId="16">
    <w:abstractNumId w:val="29"/>
  </w:num>
  <w:num w:numId="17">
    <w:abstractNumId w:val="24"/>
  </w:num>
  <w:num w:numId="18">
    <w:abstractNumId w:val="32"/>
  </w:num>
  <w:num w:numId="19">
    <w:abstractNumId w:val="3"/>
  </w:num>
  <w:num w:numId="20">
    <w:abstractNumId w:val="35"/>
  </w:num>
  <w:num w:numId="21">
    <w:abstractNumId w:val="1"/>
  </w:num>
  <w:num w:numId="22">
    <w:abstractNumId w:val="15"/>
  </w:num>
  <w:num w:numId="23">
    <w:abstractNumId w:val="16"/>
  </w:num>
  <w:num w:numId="24">
    <w:abstractNumId w:val="36"/>
  </w:num>
  <w:num w:numId="25">
    <w:abstractNumId w:val="25"/>
  </w:num>
  <w:num w:numId="26">
    <w:abstractNumId w:val="8"/>
  </w:num>
  <w:num w:numId="27">
    <w:abstractNumId w:val="2"/>
  </w:num>
  <w:num w:numId="28">
    <w:abstractNumId w:val="28"/>
  </w:num>
  <w:num w:numId="29">
    <w:abstractNumId w:val="5"/>
  </w:num>
  <w:num w:numId="30">
    <w:abstractNumId w:val="31"/>
  </w:num>
  <w:num w:numId="31">
    <w:abstractNumId w:val="21"/>
  </w:num>
  <w:num w:numId="32">
    <w:abstractNumId w:val="19"/>
  </w:num>
  <w:num w:numId="33">
    <w:abstractNumId w:val="0"/>
  </w:num>
  <w:num w:numId="34">
    <w:abstractNumId w:val="37"/>
  </w:num>
  <w:num w:numId="35">
    <w:abstractNumId w:val="23"/>
  </w:num>
  <w:num w:numId="36">
    <w:abstractNumId w:val="12"/>
  </w:num>
  <w:num w:numId="37">
    <w:abstractNumId w:val="18"/>
  </w:num>
  <w:num w:numId="38">
    <w:abstractNumId w:val="30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254"/>
    <w:rsid w:val="000A4EA2"/>
    <w:rsid w:val="001A1755"/>
    <w:rsid w:val="002E554A"/>
    <w:rsid w:val="003A68BD"/>
    <w:rsid w:val="00466EE8"/>
    <w:rsid w:val="004B4043"/>
    <w:rsid w:val="00620E6A"/>
    <w:rsid w:val="00652729"/>
    <w:rsid w:val="00712709"/>
    <w:rsid w:val="00736E0D"/>
    <w:rsid w:val="00803E51"/>
    <w:rsid w:val="008317EE"/>
    <w:rsid w:val="00866D06"/>
    <w:rsid w:val="0092537E"/>
    <w:rsid w:val="00933B7E"/>
    <w:rsid w:val="009705AC"/>
    <w:rsid w:val="009E7075"/>
    <w:rsid w:val="00AB63B4"/>
    <w:rsid w:val="00B0321E"/>
    <w:rsid w:val="00B325BC"/>
    <w:rsid w:val="00C81216"/>
    <w:rsid w:val="00CB3B1B"/>
    <w:rsid w:val="00CC0B63"/>
    <w:rsid w:val="00D17246"/>
    <w:rsid w:val="00D82478"/>
    <w:rsid w:val="00DB2908"/>
    <w:rsid w:val="00DE4A3A"/>
    <w:rsid w:val="00E272A4"/>
    <w:rsid w:val="00E749E1"/>
    <w:rsid w:val="00F9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44AD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1"/>
        <w:szCs w:val="21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before="60" w:after="60" w:line="276" w:lineRule="auto"/>
      <w:jc w:val="both"/>
    </w:pPr>
  </w:style>
  <w:style w:type="paragraph" w:styleId="Nadpis10">
    <w:name w:val="heading 1"/>
    <w:basedOn w:val="Normln"/>
    <w:next w:val="Normln"/>
    <w:link w:val="Nadpis1Char"/>
    <w:qFormat/>
    <w:pPr>
      <w:keepNext/>
      <w:keepLines/>
      <w:pageBreakBefore/>
      <w:pBdr>
        <w:bottom w:val="single" w:sz="4" w:space="1" w:color="E48312"/>
      </w:pBdr>
      <w:spacing w:before="240" w:after="240" w:line="240" w:lineRule="auto"/>
      <w:outlineLvl w:val="0"/>
    </w:pPr>
    <w:rPr>
      <w:b/>
      <w:smallCaps/>
      <w:color w:val="AA610D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pPr>
      <w:keepNext/>
      <w:keepLines/>
      <w:spacing w:before="160" w:after="0" w:line="240" w:lineRule="auto"/>
      <w:outlineLvl w:val="1"/>
    </w:pPr>
    <w:rPr>
      <w:b/>
      <w:smallCaps/>
      <w:color w:val="AA610D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pPr>
      <w:keepNext/>
      <w:keepLines/>
      <w:spacing w:before="120" w:after="0" w:line="240" w:lineRule="auto"/>
      <w:outlineLvl w:val="2"/>
    </w:pPr>
    <w:rPr>
      <w:color w:val="404040" w:themeColor="text1" w:themeTint="BF"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pPr>
      <w:keepNext/>
      <w:keepLines/>
      <w:spacing w:before="200"/>
      <w:outlineLvl w:val="3"/>
    </w:pPr>
    <w:rPr>
      <w:i/>
      <w:sz w:val="24"/>
      <w:szCs w:val="24"/>
    </w:rPr>
  </w:style>
  <w:style w:type="paragraph" w:styleId="Nadpis5">
    <w:name w:val="heading 5"/>
    <w:basedOn w:val="Normln"/>
    <w:next w:val="Normln"/>
    <w:link w:val="Nadpis5Char"/>
    <w:unhideWhenUsed/>
    <w:qFormat/>
    <w:pPr>
      <w:keepNext/>
      <w:keepLines/>
      <w:spacing w:before="80" w:after="0"/>
      <w:outlineLvl w:val="4"/>
    </w:pPr>
    <w:rPr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nhideWhenUsed/>
    <w:qFormat/>
    <w:pPr>
      <w:keepNext/>
      <w:keepLines/>
      <w:spacing w:before="80" w:after="0"/>
      <w:outlineLvl w:val="5"/>
    </w:pPr>
    <w:rPr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pPr>
      <w:keepNext/>
      <w:keepLines/>
      <w:spacing w:before="80" w:after="0"/>
      <w:outlineLvl w:val="6"/>
    </w:pPr>
    <w:rPr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pPr>
      <w:keepNext/>
      <w:keepLines/>
      <w:spacing w:before="80" w:after="0"/>
      <w:outlineLvl w:val="7"/>
    </w:pPr>
    <w:rPr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nhideWhenUsed/>
    <w:qFormat/>
    <w:pPr>
      <w:keepNext/>
      <w:keepLines/>
      <w:spacing w:before="80" w:after="0"/>
      <w:outlineLvl w:val="8"/>
    </w:pPr>
    <w:rPr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qFormat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Standardnpsmoodstavce"/>
    <w:uiPriority w:val="99"/>
    <w:qFormat/>
  </w:style>
  <w:style w:type="character" w:customStyle="1" w:styleId="FooterChar">
    <w:name w:val="Footer Char"/>
    <w:basedOn w:val="Standardnpsmoodstavce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EndnoteCharacters">
    <w:name w:val="Endnote Characters"/>
    <w:basedOn w:val="Standardnpsmoodstavce"/>
    <w:uiPriority w:val="99"/>
    <w:semiHidden/>
    <w:unhideWhenUsed/>
    <w:qFormat/>
    <w:rPr>
      <w:vertAlign w:val="superscript"/>
    </w:rPr>
  </w:style>
  <w:style w:type="character" w:styleId="Odkaznavysvtlivky">
    <w:name w:val="endnote reference"/>
    <w:rPr>
      <w:vertAlign w:val="superscript"/>
    </w:rPr>
  </w:style>
  <w:style w:type="character" w:customStyle="1" w:styleId="BezmezerChar">
    <w:name w:val="Bez mezer Char"/>
    <w:link w:val="Bezmezer"/>
    <w:uiPriority w:val="1"/>
    <w:qFormat/>
  </w:style>
  <w:style w:type="character" w:customStyle="1" w:styleId="TextbublinyChar">
    <w:name w:val="Text bubliny Char"/>
    <w:link w:val="Textbubliny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qFormat/>
  </w:style>
  <w:style w:type="character" w:customStyle="1" w:styleId="ZpatChar">
    <w:name w:val="Zápatí Char"/>
    <w:basedOn w:val="Standardnpsmoodstavce"/>
    <w:link w:val="Zpat"/>
    <w:uiPriority w:val="99"/>
    <w:qFormat/>
  </w:style>
  <w:style w:type="character" w:customStyle="1" w:styleId="Nadpis1Char">
    <w:name w:val="Nadpis 1 Char"/>
    <w:basedOn w:val="Standardnpsmoodstavce"/>
    <w:link w:val="Nadpis10"/>
    <w:qFormat/>
    <w:rPr>
      <w:b/>
      <w:smallCaps/>
      <w:color w:val="AA610D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qFormat/>
    <w:rPr>
      <w:b/>
      <w:smallCaps/>
      <w:color w:val="AA610D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qFormat/>
    <w:rPr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Standardnpsmoodstavce"/>
    <w:link w:val="Nadpis4"/>
    <w:qFormat/>
    <w:rPr>
      <w:i/>
      <w:sz w:val="24"/>
      <w:szCs w:val="24"/>
    </w:rPr>
  </w:style>
  <w:style w:type="character" w:customStyle="1" w:styleId="Nadpis5Char">
    <w:name w:val="Nadpis 5 Char"/>
    <w:basedOn w:val="Standardnpsmoodstavce"/>
    <w:link w:val="Nadpis5"/>
    <w:qFormat/>
    <w:rPr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qFormat/>
    <w:rPr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qFormat/>
    <w:rPr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qFormat/>
    <w:rPr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qFormat/>
    <w:rPr>
      <w:i/>
      <w:iCs/>
      <w:smallCaps/>
      <w:color w:val="595959" w:themeColor="text1" w:themeTint="A6"/>
    </w:rPr>
  </w:style>
  <w:style w:type="character" w:customStyle="1" w:styleId="NzevChar">
    <w:name w:val="Název Char"/>
    <w:basedOn w:val="Standardnpsmoodstavce"/>
    <w:link w:val="Nzev"/>
    <w:uiPriority w:val="99"/>
    <w:qFormat/>
    <w:rPr>
      <w:rFonts w:ascii="Calibri" w:eastAsia="Calibri" w:hAnsi="Calibri" w:cs="Calibri"/>
      <w:b/>
      <w:color w:val="AA610D" w:themeColor="accent1" w:themeShade="BF"/>
      <w:spacing w:val="-7"/>
      <w:sz w:val="80"/>
      <w:szCs w:val="80"/>
    </w:rPr>
  </w:style>
  <w:style w:type="character" w:customStyle="1" w:styleId="VrazncittChar">
    <w:name w:val="Výrazný citát Char"/>
    <w:basedOn w:val="Standardnpsmoodstavce"/>
    <w:link w:val="Vrazncitt"/>
    <w:uiPriority w:val="30"/>
    <w:qFormat/>
    <w:rPr>
      <w:rFonts w:ascii="Calibri" w:eastAsia="Calibri" w:hAnsi="Calibri" w:cs="Calibri"/>
      <w:color w:val="E48312" w:themeColor="accent1"/>
      <w:sz w:val="28"/>
      <w:szCs w:val="28"/>
    </w:rPr>
  </w:style>
  <w:style w:type="character" w:styleId="Nzevknihy">
    <w:name w:val="Book Title"/>
    <w:basedOn w:val="Standardnpsmoodstavce"/>
    <w:uiPriority w:val="99"/>
    <w:qFormat/>
    <w:rPr>
      <w:b/>
      <w:bCs/>
      <w:smallCaps/>
    </w:rPr>
  </w:style>
  <w:style w:type="character" w:customStyle="1" w:styleId="PodnadpisChar1">
    <w:name w:val="Podnadpis Char1"/>
    <w:basedOn w:val="Standardnpsmoodstavce"/>
    <w:link w:val="Podnadpis"/>
    <w:uiPriority w:val="99"/>
    <w:qFormat/>
    <w:rPr>
      <w:rFonts w:ascii="Calibri" w:eastAsia="Calibri" w:hAnsi="Calibri" w:cs="Calibri"/>
      <w:b/>
      <w:i/>
      <w:color w:val="AA610D" w:themeColor="accent1" w:themeShade="BF"/>
      <w:sz w:val="30"/>
      <w:szCs w:val="30"/>
    </w:rPr>
  </w:style>
  <w:style w:type="character" w:styleId="Zdraznnintenzivn">
    <w:name w:val="Intense Emphasis"/>
    <w:basedOn w:val="Standardnpsmoodstavce"/>
    <w:uiPriority w:val="21"/>
    <w:qFormat/>
    <w:rPr>
      <w:b/>
      <w:bCs/>
      <w:i/>
      <w:iCs/>
    </w:rPr>
  </w:style>
  <w:style w:type="character" w:styleId="Zstupntext">
    <w:name w:val="Placeholder Text"/>
    <w:uiPriority w:val="99"/>
    <w:semiHidden/>
    <w:qFormat/>
    <w:rPr>
      <w:color w:val="808080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character" w:styleId="Hypertextovodkaz">
    <w:name w:val="Hyperlink"/>
    <w:basedOn w:val="Standardnpsmoodstavce"/>
    <w:uiPriority w:val="99"/>
    <w:unhideWhenUsed/>
    <w:rPr>
      <w:color w:val="0000FF"/>
      <w:u w:val="single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character" w:styleId="Zdraznn">
    <w:name w:val="Emphasis"/>
    <w:basedOn w:val="Standardnpsmoodstavce"/>
    <w:uiPriority w:val="20"/>
    <w:qFormat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qFormat/>
    <w:rPr>
      <w:i/>
      <w:iCs/>
    </w:rPr>
  </w:style>
  <w:style w:type="character" w:styleId="Zdraznnjemn">
    <w:name w:val="Subtle Emphasis"/>
    <w:basedOn w:val="Standardnpsmoodstavce"/>
    <w:uiPriority w:val="19"/>
    <w:qFormat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31"/>
    <w:qFormat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</w:style>
  <w:style w:type="character" w:customStyle="1" w:styleId="OdrkazelenChar">
    <w:name w:val="Odrážka zelená Char"/>
    <w:basedOn w:val="Standardnpsmoodstavce"/>
    <w:link w:val="Odrkazelen"/>
    <w:qFormat/>
    <w:rPr>
      <w:rFonts w:eastAsia="Times New Roman" w:cs="Tahoma"/>
      <w:sz w:val="22"/>
      <w:szCs w:val="20"/>
      <w:lang w:eastAsia="en-US"/>
    </w:rPr>
  </w:style>
  <w:style w:type="character" w:customStyle="1" w:styleId="Normln-OdstavecCharChar">
    <w:name w:val="Normální - Odstavec Char Char"/>
    <w:link w:val="Normln-Odstavec"/>
    <w:uiPriority w:val="99"/>
    <w:qFormat/>
    <w:rPr>
      <w:rFonts w:ascii="Calibri" w:eastAsia="MS ??" w:hAnsi="Calibri" w:cs="Times New Roman"/>
      <w:sz w:val="22"/>
      <w:szCs w:val="24"/>
    </w:rPr>
  </w:style>
  <w:style w:type="character" w:customStyle="1" w:styleId="datalabel">
    <w:name w:val="datalabel"/>
    <w:basedOn w:val="Standardnpsmoodstavce"/>
    <w:qFormat/>
  </w:style>
  <w:style w:type="character" w:styleId="Odkaznakoment">
    <w:name w:val="annotation reference"/>
    <w:basedOn w:val="Standardnpsmoodstavce"/>
    <w:uiPriority w:val="99"/>
    <w:unhideWhenUsed/>
    <w:qFormat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Pr>
      <w:rFonts w:ascii="Tahoma" w:eastAsia="Times New Roman" w:hAnsi="Tahoma" w:cs="Tahoma"/>
      <w:sz w:val="20"/>
      <w:szCs w:val="20"/>
    </w:rPr>
  </w:style>
  <w:style w:type="character" w:customStyle="1" w:styleId="FootnoteCharacters">
    <w:name w:val="Footnote Characters"/>
    <w:basedOn w:val="Standardnpsmoodstavce"/>
    <w:uiPriority w:val="99"/>
    <w:qFormat/>
    <w:rPr>
      <w:rFonts w:cs="Times New Roman"/>
      <w:vertAlign w:val="superscript"/>
    </w:rPr>
  </w:style>
  <w:style w:type="character" w:styleId="Znakapoznpodarou">
    <w:name w:val="footnote reference"/>
    <w:rPr>
      <w:rFonts w:cs="Times New Roman"/>
      <w:vertAlign w:val="superscript"/>
    </w:rPr>
  </w:style>
  <w:style w:type="character" w:customStyle="1" w:styleId="cizojazycne">
    <w:name w:val="cizojazycne"/>
    <w:basedOn w:val="Standardnpsmoodstavce"/>
    <w:qFormat/>
    <w:rPr>
      <w:rFonts w:cs="Times New Roman"/>
    </w:rPr>
  </w:style>
  <w:style w:type="character" w:customStyle="1" w:styleId="ACNormlnChar">
    <w:name w:val="AC Normální Char"/>
    <w:basedOn w:val="Standardnpsmoodstavce"/>
    <w:link w:val="ACNormln"/>
    <w:qFormat/>
    <w:rPr>
      <w:rFonts w:ascii="Calibri" w:eastAsia="Times New Roman" w:hAnsi="Calibri" w:cs="Calibri"/>
      <w:sz w:val="22"/>
      <w:szCs w:val="22"/>
    </w:rPr>
  </w:style>
  <w:style w:type="character" w:customStyle="1" w:styleId="TahomaChar">
    <w:name w:val="Tahoma Char"/>
    <w:basedOn w:val="Standardnpsmoodstavce"/>
    <w:link w:val="Tahoma"/>
    <w:qFormat/>
    <w:rPr>
      <w:rFonts w:ascii="Tahoma" w:eastAsia="Times New Roman" w:hAnsi="Tahoma" w:cs="Calibri"/>
      <w:sz w:val="20"/>
      <w:szCs w:val="22"/>
    </w:rPr>
  </w:style>
  <w:style w:type="character" w:styleId="CittHTML">
    <w:name w:val="HTML Cite"/>
    <w:basedOn w:val="Standardnpsmoodstavce"/>
    <w:qFormat/>
    <w:rPr>
      <w:rFonts w:cs="Times New Roman"/>
      <w:i/>
      <w:iCs/>
    </w:rPr>
  </w:style>
  <w:style w:type="character" w:customStyle="1" w:styleId="RozvrendokumentuChar">
    <w:name w:val="Rozvržení dokumentu Char"/>
    <w:basedOn w:val="Standardnpsmoodstavce"/>
    <w:link w:val="2"/>
    <w:uiPriority w:val="99"/>
    <w:qFormat/>
    <w:rPr>
      <w:rFonts w:ascii="Calibri" w:eastAsia="Calibri" w:hAnsi="Calibri" w:cs="Times New Roman"/>
      <w:sz w:val="2"/>
      <w:szCs w:val="2"/>
      <w:shd w:val="clear" w:color="auto" w:fill="000080"/>
    </w:rPr>
  </w:style>
  <w:style w:type="character" w:styleId="slostrnky">
    <w:name w:val="page number"/>
    <w:basedOn w:val="Standardnpsmoodstavce"/>
    <w:uiPriority w:val="99"/>
    <w:qFormat/>
    <w:rPr>
      <w:rFonts w:ascii="Arial" w:hAnsi="Arial" w:cs="Arial"/>
      <w:sz w:val="16"/>
      <w:szCs w:val="16"/>
    </w:rPr>
  </w:style>
  <w:style w:type="character" w:customStyle="1" w:styleId="CharChar1">
    <w:name w:val="Char Char1"/>
    <w:basedOn w:val="Standardnpsmoodstavce"/>
    <w:qFormat/>
    <w:rPr>
      <w:rFonts w:ascii="Tahoma" w:hAnsi="Tahoma" w:cs="Tahoma"/>
      <w:lang w:val="cs-CZ"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qFormat/>
    <w:rPr>
      <w:rFonts w:ascii="Consolas" w:eastAsia="Times New Roman" w:hAnsi="Consolas" w:cs="Consolas"/>
    </w:rPr>
  </w:style>
  <w:style w:type="character" w:customStyle="1" w:styleId="OdrkamodrChar">
    <w:name w:val="Odrážka modrá Char"/>
    <w:basedOn w:val="Standardnpsmoodstavce"/>
    <w:link w:val="Odrkamodr"/>
    <w:qFormat/>
    <w:rPr>
      <w:rFonts w:ascii="Arial" w:eastAsia="Times New Roman" w:hAnsi="Arial" w:cs="Arial"/>
      <w:sz w:val="20"/>
      <w:szCs w:val="20"/>
      <w:lang w:eastAsia="en-US"/>
    </w:rPr>
  </w:style>
  <w:style w:type="character" w:customStyle="1" w:styleId="OdsazenoChar">
    <w:name w:val="Odsazeno Char"/>
    <w:basedOn w:val="Standardnpsmoodstavce"/>
    <w:link w:val="Odsazeno"/>
    <w:qFormat/>
    <w:rPr>
      <w:rFonts w:ascii="Cambria" w:eastAsia="Times New Roman" w:hAnsi="Cambria" w:cs="Times New Roman"/>
      <w:sz w:val="22"/>
      <w:szCs w:val="22"/>
    </w:rPr>
  </w:style>
  <w:style w:type="character" w:customStyle="1" w:styleId="Znakypropoznmkupodarou">
    <w:name w:val="Znaky pro poznámku pod čarou"/>
    <w:basedOn w:val="Standardnpsmoodstavce"/>
    <w:qFormat/>
    <w:rPr>
      <w:rFonts w:cs="Times New Roman"/>
      <w:vertAlign w:val="superscript"/>
    </w:rPr>
  </w:style>
  <w:style w:type="character" w:customStyle="1" w:styleId="ZkladntextChar">
    <w:name w:val="Základní text Char"/>
    <w:basedOn w:val="Standardnpsmoodstavce"/>
    <w:link w:val="Zkladntex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TextpoznpodarouChar1">
    <w:name w:val="Text pozn. pod čarou Char1"/>
    <w:basedOn w:val="Standardnpsmoodstavce"/>
    <w:semiHidden/>
    <w:qFormat/>
    <w:rPr>
      <w:rFonts w:ascii="Arial" w:hAnsi="Arial" w:cs="Arial"/>
      <w:sz w:val="16"/>
      <w:szCs w:val="16"/>
      <w:lang w:val="en-US"/>
    </w:rPr>
  </w:style>
  <w:style w:type="character" w:customStyle="1" w:styleId="PodnadpisChar">
    <w:name w:val="Podnadpis Char"/>
    <w:basedOn w:val="Standardnpsmoodstavce"/>
    <w:link w:val="Podnadpis1"/>
    <w:qFormat/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TextkomenteChar1">
    <w:name w:val="Text komentáře Char1"/>
    <w:basedOn w:val="Standardnpsmoodstavce"/>
    <w:semiHidden/>
    <w:qFormat/>
    <w:rPr>
      <w:rFonts w:ascii="Arial Narrow" w:hAnsi="Arial Narrow" w:cs="Arial Narrow"/>
      <w:sz w:val="20"/>
      <w:szCs w:val="20"/>
      <w:lang w:eastAsia="cs-CZ"/>
    </w:rPr>
  </w:style>
  <w:style w:type="character" w:customStyle="1" w:styleId="OdrkaEQervenChar">
    <w:name w:val="Odrážka EQ červená Char"/>
    <w:basedOn w:val="Standardnpsmoodstavce"/>
    <w:link w:val="OdrkaEQerven"/>
    <w:qFormat/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NormlntunChar">
    <w:name w:val="Normální tučný Char"/>
    <w:basedOn w:val="Standardnpsmoodstavce"/>
    <w:link w:val="Normlntun"/>
    <w:qFormat/>
    <w:rPr>
      <w:rFonts w:ascii="Tahoma" w:hAnsi="Tahoma" w:cs="Tahoma"/>
      <w:b/>
      <w:bCs/>
      <w:sz w:val="24"/>
      <w:szCs w:val="24"/>
    </w:rPr>
  </w:style>
  <w:style w:type="character" w:customStyle="1" w:styleId="controllabel">
    <w:name w:val="control_label"/>
    <w:basedOn w:val="Standardnpsmoodstavce"/>
    <w:qFormat/>
  </w:style>
  <w:style w:type="character" w:customStyle="1" w:styleId="nowrap">
    <w:name w:val="nowrap"/>
    <w:basedOn w:val="Standardnpsmoodstavce"/>
    <w:qFormat/>
  </w:style>
  <w:style w:type="character" w:customStyle="1" w:styleId="listframecaption">
    <w:name w:val="listframe_caption"/>
    <w:basedOn w:val="Standardnpsmoodstavce"/>
    <w:qFormat/>
  </w:style>
  <w:style w:type="character" w:customStyle="1" w:styleId="Bold">
    <w:name w:val="Bold"/>
    <w:uiPriority w:val="99"/>
    <w:qFormat/>
    <w:rPr>
      <w:rFonts w:cs="Times New Roman"/>
      <w:b/>
      <w:bCs/>
      <w:color w:val="auto"/>
    </w:rPr>
  </w:style>
  <w:style w:type="character" w:customStyle="1" w:styleId="abcChar">
    <w:name w:val="abc Char"/>
    <w:link w:val="abc"/>
    <w:qFormat/>
    <w:rPr>
      <w:rFonts w:ascii="Calibri" w:eastAsia="Times New Roman" w:hAnsi="Calibri" w:cs="Times New Roman"/>
      <w:sz w:val="22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qFormat/>
    <w:rPr>
      <w:rFonts w:ascii="Arial" w:eastAsia="Times New Roman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qFormat/>
    <w:rPr>
      <w:rFonts w:ascii="Arial" w:eastAsia="Times New Roman" w:hAnsi="Arial" w:cs="Arial"/>
      <w:vanish/>
      <w:sz w:val="16"/>
      <w:szCs w:val="16"/>
    </w:rPr>
  </w:style>
  <w:style w:type="character" w:customStyle="1" w:styleId="ZkladntextodsazenChar">
    <w:name w:val="Základní text odsazený Char"/>
    <w:basedOn w:val="Standardnpsmoodstavce"/>
    <w:uiPriority w:val="99"/>
    <w:qFormat/>
    <w:rPr>
      <w:rFonts w:ascii="Calibri" w:eastAsia="Times New Roman" w:hAnsi="Calibri" w:cs="Times New Roman"/>
      <w:sz w:val="22"/>
      <w:szCs w:val="24"/>
    </w:rPr>
  </w:style>
  <w:style w:type="character" w:customStyle="1" w:styleId="obrzekChar">
    <w:name w:val="obrázek Char"/>
    <w:qFormat/>
    <w:rPr>
      <w:rFonts w:eastAsia="Times New Roman" w:cs="Times New Roman"/>
      <w:sz w:val="20"/>
      <w:szCs w:val="24"/>
      <w:lang w:val="cs-CZ" w:eastAsia="cs-CZ" w:bidi="ar-SA"/>
    </w:rPr>
  </w:style>
  <w:style w:type="character" w:customStyle="1" w:styleId="TitulekChar">
    <w:name w:val="Titulek Char"/>
    <w:link w:val="Titulek"/>
    <w:uiPriority w:val="35"/>
    <w:qFormat/>
    <w:rPr>
      <w:b/>
      <w:bCs/>
      <w:color w:val="404040" w:themeColor="text1" w:themeTint="BF"/>
      <w:sz w:val="20"/>
      <w:szCs w:val="20"/>
    </w:rPr>
  </w:style>
  <w:style w:type="character" w:customStyle="1" w:styleId="CitaceChar">
    <w:name w:val="Citace Char"/>
    <w:link w:val="Citace1"/>
    <w:uiPriority w:val="29"/>
    <w:qFormat/>
    <w:rPr>
      <w:rFonts w:ascii="Calibri" w:eastAsia="Times New Roman" w:hAnsi="Calibri" w:cs="Times New Roman"/>
      <w:i/>
      <w:iCs/>
      <w:color w:val="000000"/>
      <w:sz w:val="22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qFormat/>
    <w:rPr>
      <w:rFonts w:ascii="Calibri" w:eastAsia="Times New Roman" w:hAnsi="Calibri" w:cs="Tahoma"/>
      <w:color w:val="0000FF"/>
      <w:sz w:val="22"/>
      <w:szCs w:val="20"/>
      <w:lang w:val="en-US" w:eastAsia="en-US"/>
    </w:rPr>
  </w:style>
  <w:style w:type="character" w:customStyle="1" w:styleId="ZkladntextodsazenChar1">
    <w:name w:val="Základní text odsazený Char1"/>
    <w:basedOn w:val="ZkladntextChar"/>
    <w:link w:val="Zkladntextodsazen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qFormat/>
    <w:rPr>
      <w:rFonts w:ascii="Calibri" w:eastAsia="Times New Roman" w:hAnsi="Calibri" w:cs="Tahoma"/>
      <w:sz w:val="16"/>
      <w:szCs w:val="16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qFormat/>
    <w:rPr>
      <w:rFonts w:ascii="Calibri" w:eastAsia="Times New Roman" w:hAnsi="Calibri" w:cs="Tahoma"/>
      <w:i/>
      <w:iCs/>
      <w:sz w:val="22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qFormat/>
    <w:rPr>
      <w:rFonts w:ascii="Courier New" w:eastAsia="Times New Roman" w:hAnsi="Courier New" w:cs="Courier New"/>
      <w:sz w:val="22"/>
      <w:szCs w:val="20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qFormat/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qFormat/>
    <w:rPr>
      <w:rFonts w:ascii="Arial" w:eastAsia="Times New Roman" w:hAnsi="Arial" w:cs="Times New Roman"/>
      <w:sz w:val="24"/>
      <w:szCs w:val="24"/>
      <w:shd w:val="clear" w:color="auto" w:fill="CCCCCC"/>
    </w:rPr>
  </w:style>
  <w:style w:type="character" w:customStyle="1" w:styleId="NadpispoznmkyChar">
    <w:name w:val="Nadpis poznámky Char"/>
    <w:basedOn w:val="Standardnpsmoodstavce"/>
    <w:link w:val="Nadpispoznmky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WW8Num6z1">
    <w:name w:val="WW8Num6z1"/>
    <w:uiPriority w:val="99"/>
    <w:qFormat/>
    <w:rPr>
      <w:rFonts w:ascii="Tahoma" w:hAnsi="Tahoma"/>
    </w:rPr>
  </w:style>
  <w:style w:type="character" w:customStyle="1" w:styleId="PARNormalodsazeneitalicChar">
    <w:name w:val="PAR_Normal_odsazene_italic Char"/>
    <w:link w:val="PARNormalodsazeneitalic"/>
    <w:uiPriority w:val="99"/>
    <w:qFormat/>
    <w:rPr>
      <w:rFonts w:ascii="Verdana" w:eastAsia="Times New Roman" w:hAnsi="Verdana" w:cs="Times New Roman"/>
      <w:i/>
      <w:sz w:val="16"/>
      <w:szCs w:val="22"/>
      <w:lang w:val="en-US"/>
    </w:rPr>
  </w:style>
  <w:style w:type="character" w:customStyle="1" w:styleId="CHARbold-italic">
    <w:name w:val="CHAR_bold-italic"/>
    <w:uiPriority w:val="99"/>
    <w:qFormat/>
    <w:rPr>
      <w:rFonts w:ascii="Verdana" w:hAnsi="Verdana"/>
      <w:b/>
      <w:i/>
      <w:color w:val="auto"/>
      <w:sz w:val="20"/>
      <w:lang w:val="sk-SK"/>
    </w:rPr>
  </w:style>
  <w:style w:type="character" w:customStyle="1" w:styleId="CHARlink">
    <w:name w:val="CHAR_link"/>
    <w:uiPriority w:val="99"/>
    <w:qFormat/>
    <w:rPr>
      <w:rFonts w:ascii="Verdana" w:hAnsi="Verdana"/>
      <w:color w:val="0000FF"/>
      <w:sz w:val="18"/>
      <w:u w:val="single"/>
      <w:lang w:val="sk-SK"/>
    </w:rPr>
  </w:style>
  <w:style w:type="character" w:customStyle="1" w:styleId="PAROdrazka1boldChar">
    <w:name w:val="PAR_Odrazka_1_bold Char"/>
    <w:link w:val="PAROdrazka1bold"/>
    <w:uiPriority w:val="99"/>
    <w:qFormat/>
    <w:rPr>
      <w:rFonts w:ascii="Verdana" w:eastAsia="Times New Roman" w:hAnsi="Verdana" w:cs="Times New Roman"/>
      <w:b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qFormat/>
    <w:rPr>
      <w:rFonts w:ascii="Verdana" w:eastAsia="Times New Roman" w:hAnsi="Verdana" w:cs="Times New Roman"/>
      <w:sz w:val="18"/>
      <w:szCs w:val="22"/>
      <w:lang w:val="sk-SK"/>
    </w:rPr>
  </w:style>
  <w:style w:type="character" w:customStyle="1" w:styleId="tsubjname">
    <w:name w:val="tsubjname"/>
    <w:uiPriority w:val="99"/>
    <w:qFormat/>
  </w:style>
  <w:style w:type="character" w:customStyle="1" w:styleId="apple-style-span">
    <w:name w:val="apple-style-span"/>
    <w:uiPriority w:val="99"/>
    <w:qFormat/>
    <w:rPr>
      <w:rFonts w:cs="Times New Roman"/>
    </w:rPr>
  </w:style>
  <w:style w:type="character" w:customStyle="1" w:styleId="FSCNormalChar">
    <w:name w:val="FSCNormal Char"/>
    <w:link w:val="FSCNormal"/>
    <w:uiPriority w:val="99"/>
    <w:qFormat/>
    <w:rPr>
      <w:rFonts w:ascii="Arial" w:eastAsia="Times New Roman" w:hAnsi="Arial" w:cs="Times New Roman"/>
      <w:sz w:val="22"/>
      <w:szCs w:val="22"/>
    </w:rPr>
  </w:style>
  <w:style w:type="character" w:customStyle="1" w:styleId="normsodrazkouChar">
    <w:name w:val="norm s odrazkou Char"/>
    <w:link w:val="normsodrazkou"/>
    <w:uiPriority w:val="99"/>
    <w:qFormat/>
    <w:rPr>
      <w:rFonts w:ascii="Arial" w:eastAsia="Times New Roman" w:hAnsi="Arial" w:cs="Times New Roman"/>
      <w:sz w:val="20"/>
      <w:szCs w:val="24"/>
    </w:rPr>
  </w:style>
  <w:style w:type="character" w:customStyle="1" w:styleId="platne">
    <w:name w:val="platne"/>
    <w:uiPriority w:val="99"/>
    <w:qFormat/>
  </w:style>
  <w:style w:type="character" w:customStyle="1" w:styleId="CitaceintenzivnChar">
    <w:name w:val="Citace – intenzivní Char"/>
    <w:link w:val="Citaceintenzivn1"/>
    <w:uiPriority w:val="99"/>
    <w:qFormat/>
    <w:rPr>
      <w:rFonts w:ascii="Calibri" w:eastAsia="Times New Roman" w:hAnsi="Calibri" w:cs="Times New Roman"/>
      <w:b/>
      <w:bCs/>
      <w:i/>
      <w:iCs/>
      <w:color w:val="4F6228"/>
      <w:sz w:val="22"/>
      <w:szCs w:val="22"/>
      <w:lang w:eastAsia="en-US"/>
    </w:rPr>
  </w:style>
  <w:style w:type="character" w:customStyle="1" w:styleId="BookTitle1">
    <w:name w:val="Book Title1"/>
    <w:uiPriority w:val="99"/>
    <w:qFormat/>
    <w:rPr>
      <w:b/>
      <w:smallCaps/>
      <w:spacing w:val="5"/>
    </w:rPr>
  </w:style>
  <w:style w:type="character" w:customStyle="1" w:styleId="Stednmka1zvraznn2Char">
    <w:name w:val="Střední mřížka 1 – zvýraznění 2 Char"/>
    <w:uiPriority w:val="99"/>
    <w:qFormat/>
    <w:rPr>
      <w:rFonts w:ascii="Calibri" w:hAnsi="Calibri"/>
      <w:sz w:val="20"/>
      <w:lang w:eastAsia="en-US"/>
    </w:rPr>
  </w:style>
  <w:style w:type="character" w:customStyle="1" w:styleId="IntenseEmphasis1">
    <w:name w:val="Intense Emphasis1"/>
    <w:uiPriority w:val="99"/>
    <w:qFormat/>
    <w:rPr>
      <w:rFonts w:ascii="Calibri" w:hAnsi="Calibri"/>
      <w:b/>
      <w:color w:val="000000"/>
      <w:sz w:val="22"/>
      <w:u w:val="single"/>
    </w:rPr>
  </w:style>
  <w:style w:type="character" w:customStyle="1" w:styleId="A3">
    <w:name w:val="A3"/>
    <w:uiPriority w:val="99"/>
    <w:qFormat/>
    <w:rPr>
      <w:b/>
      <w:color w:val="000000"/>
    </w:rPr>
  </w:style>
  <w:style w:type="character" w:customStyle="1" w:styleId="A5">
    <w:name w:val="A5"/>
    <w:uiPriority w:val="99"/>
    <w:qFormat/>
    <w:rPr>
      <w:color w:val="000000"/>
      <w:sz w:val="18"/>
    </w:rPr>
  </w:style>
  <w:style w:type="character" w:customStyle="1" w:styleId="googqs-tidbit1">
    <w:name w:val="goog_qs-tidbit1"/>
    <w:uiPriority w:val="99"/>
    <w:qFormat/>
  </w:style>
  <w:style w:type="character" w:customStyle="1" w:styleId="st1">
    <w:name w:val="st1"/>
    <w:qFormat/>
  </w:style>
  <w:style w:type="character" w:customStyle="1" w:styleId="ft">
    <w:name w:val="ft"/>
    <w:uiPriority w:val="99"/>
    <w:qFormat/>
  </w:style>
  <w:style w:type="character" w:customStyle="1" w:styleId="Zvraznn1">
    <w:name w:val="Zvýraznění1"/>
    <w:uiPriority w:val="99"/>
    <w:qFormat/>
    <w:rPr>
      <w:rFonts w:cs="Times New Roman"/>
      <w:i/>
      <w:iCs/>
    </w:rPr>
  </w:style>
  <w:style w:type="character" w:customStyle="1" w:styleId="odstavecChar">
    <w:name w:val="odstavec Char"/>
    <w:link w:val="odstavec"/>
    <w:qFormat/>
    <w:rPr>
      <w:rFonts w:ascii="Calibri Light" w:hAnsi="Calibri Light"/>
      <w:color w:val="262626"/>
    </w:rPr>
  </w:style>
  <w:style w:type="character" w:customStyle="1" w:styleId="bodspecifikaceChar">
    <w:name w:val="bod specifikace Char"/>
    <w:link w:val="bodspecifikace"/>
    <w:uiPriority w:val="99"/>
    <w:qFormat/>
    <w:rPr>
      <w:rFonts w:eastAsia="Times New Roman" w:cs="Times New Roman"/>
      <w:b/>
    </w:rPr>
  </w:style>
  <w:style w:type="character" w:customStyle="1" w:styleId="Odstavec1-nabdkaChar">
    <w:name w:val="Odstavec 1 - nabídka Char"/>
    <w:link w:val="Odstavec1-nabdka"/>
    <w:uiPriority w:val="99"/>
    <w:qFormat/>
    <w:rPr>
      <w:rFonts w:ascii="Arial" w:eastAsia="Times New Roman" w:hAnsi="Arial" w:cs="Times New Roman"/>
      <w:sz w:val="20"/>
      <w:szCs w:val="20"/>
    </w:rPr>
  </w:style>
  <w:style w:type="character" w:customStyle="1" w:styleId="OzahlvinazevspolChar">
    <w:name w:val="O_zahlvi_nazev_spol Char"/>
    <w:basedOn w:val="Standardnpsmoodstavce"/>
    <w:link w:val="Ozahlvinazevspol"/>
    <w:qFormat/>
    <w:rPr>
      <w:rFonts w:ascii="Arial" w:eastAsia="Calibri" w:hAnsi="Arial" w:cs="Arial"/>
      <w:bCs/>
      <w:sz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Odrka2doplohyChar">
    <w:name w:val="Odrážka 2 do přílohy Char"/>
    <w:link w:val="Odrka2doplohy"/>
    <w:uiPriority w:val="99"/>
    <w:qFormat/>
  </w:style>
  <w:style w:type="character" w:customStyle="1" w:styleId="Nevyeenzmnka2">
    <w:name w:val="Nevyřešená zmínka2"/>
    <w:basedOn w:val="Standardnpsmoodstavce"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Nevyeenzmnka3">
    <w:name w:val="Nevyřešená zmínka3"/>
    <w:basedOn w:val="Standardnpsmoodstavce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wffiletext">
    <w:name w:val="wf_file_text"/>
    <w:basedOn w:val="Standardnpsmoodstavce"/>
    <w:qFormat/>
  </w:style>
  <w:style w:type="character" w:styleId="slodku">
    <w:name w:val="line number"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Zkladntext">
    <w:name w:val="Body Text"/>
    <w:basedOn w:val="Normln"/>
    <w:link w:val="Zkladntext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Seznam">
    <w:name w:val="List"/>
    <w:basedOn w:val="Normln"/>
    <w:uiPriority w:val="99"/>
    <w:pPr>
      <w:tabs>
        <w:tab w:val="left" w:pos="2268"/>
      </w:tabs>
      <w:spacing w:before="0" w:line="240" w:lineRule="auto"/>
      <w:ind w:left="283" w:hanging="283"/>
    </w:pPr>
    <w:rPr>
      <w:rFonts w:eastAsia="Times New Roman" w:cs="Tahoma"/>
      <w:sz w:val="22"/>
      <w:szCs w:val="20"/>
      <w:lang w:eastAsia="en-US"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customStyle="1" w:styleId="Index">
    <w:name w:val="Index"/>
    <w:basedOn w:val="Normln"/>
    <w:qFormat/>
    <w:pPr>
      <w:suppressLineNumbers/>
    </w:pPr>
    <w:rPr>
      <w:rFonts w:cs="Lohit Devanagari"/>
    </w:rPr>
  </w:style>
  <w:style w:type="paragraph" w:styleId="Bezmezer">
    <w:name w:val="No Spacing"/>
    <w:link w:val="BezmezerChar"/>
    <w:uiPriority w:val="1"/>
    <w:qFormat/>
  </w:style>
  <w:style w:type="paragraph" w:styleId="Textbubliny">
    <w:name w:val="Balloon Text"/>
    <w:basedOn w:val="Normln"/>
    <w:link w:val="Textbubliny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Normln"/>
    <w:link w:val="NzevChar"/>
    <w:uiPriority w:val="99"/>
    <w:qFormat/>
    <w:pPr>
      <w:spacing w:after="0" w:line="240" w:lineRule="auto"/>
      <w:contextualSpacing/>
    </w:pPr>
    <w:rPr>
      <w:b/>
      <w:color w:val="AA610D" w:themeColor="accent1" w:themeShade="BF"/>
      <w:spacing w:val="-7"/>
      <w:sz w:val="80"/>
      <w:szCs w:val="80"/>
    </w:rPr>
  </w:style>
  <w:style w:type="paragraph" w:styleId="Odstavecseseznamem">
    <w:name w:val="List Paragraph"/>
    <w:basedOn w:val="Normln"/>
    <w:link w:val="OdstavecseseznamemChar"/>
    <w:uiPriority w:val="99"/>
    <w:qFormat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pPr>
      <w:spacing w:beforeAutospacing="1" w:after="240"/>
      <w:ind w:left="864" w:right="864"/>
      <w:jc w:val="center"/>
    </w:pPr>
    <w:rPr>
      <w:color w:val="E48312" w:themeColor="accent1"/>
      <w:sz w:val="28"/>
      <w:szCs w:val="28"/>
    </w:rPr>
  </w:style>
  <w:style w:type="paragraph" w:styleId="Podnadpis">
    <w:name w:val="Subtitle"/>
    <w:basedOn w:val="Normln"/>
    <w:next w:val="Normln"/>
    <w:link w:val="PodnadpisChar1"/>
    <w:uiPriority w:val="99"/>
    <w:qFormat/>
    <w:pPr>
      <w:spacing w:after="240" w:line="240" w:lineRule="auto"/>
    </w:pPr>
    <w:rPr>
      <w:b/>
      <w:i/>
      <w:color w:val="AA610D" w:themeColor="accent1" w:themeShade="BF"/>
      <w:sz w:val="30"/>
      <w:szCs w:val="30"/>
    </w:rPr>
  </w:style>
  <w:style w:type="paragraph" w:styleId="Obsah1">
    <w:name w:val="toc 1"/>
    <w:basedOn w:val="Normln"/>
    <w:next w:val="Normln"/>
    <w:uiPriority w:val="39"/>
    <w:unhideWhenUsed/>
    <w:pPr>
      <w:tabs>
        <w:tab w:val="right" w:leader="dot" w:pos="9060"/>
      </w:tabs>
      <w:spacing w:after="120"/>
    </w:pPr>
  </w:style>
  <w:style w:type="paragraph" w:styleId="Obsah2">
    <w:name w:val="toc 2"/>
    <w:basedOn w:val="Normln"/>
    <w:next w:val="Normln"/>
    <w:uiPriority w:val="39"/>
    <w:unhideWhenUsed/>
    <w:pPr>
      <w:tabs>
        <w:tab w:val="left" w:pos="879"/>
        <w:tab w:val="right" w:leader="dot" w:pos="9060"/>
      </w:tabs>
      <w:spacing w:after="120"/>
      <w:ind w:left="220"/>
    </w:pPr>
  </w:style>
  <w:style w:type="paragraph" w:styleId="Obsah3">
    <w:name w:val="toc 3"/>
    <w:basedOn w:val="Normln"/>
    <w:next w:val="Normln"/>
    <w:uiPriority w:val="39"/>
    <w:unhideWhenUsed/>
    <w:pPr>
      <w:tabs>
        <w:tab w:val="left" w:pos="1320"/>
        <w:tab w:val="right" w:leader="dot" w:pos="9060"/>
      </w:tabs>
      <w:spacing w:after="120"/>
      <w:ind w:left="440"/>
    </w:pPr>
  </w:style>
  <w:style w:type="paragraph" w:customStyle="1" w:styleId="slovnobrzk">
    <w:name w:val="číslování obrázků"/>
    <w:basedOn w:val="Titulek"/>
    <w:uiPriority w:val="99"/>
    <w:qFormat/>
    <w:pPr>
      <w:numPr>
        <w:numId w:val="1"/>
      </w:numPr>
      <w:tabs>
        <w:tab w:val="left" w:pos="1191"/>
      </w:tabs>
      <w:spacing w:before="240" w:after="240"/>
    </w:pPr>
    <w:rPr>
      <w:rFonts w:eastAsia="Times New Roman"/>
      <w:b w:val="0"/>
      <w:bCs w:val="0"/>
      <w:i/>
      <w:color w:val="00008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Citt">
    <w:name w:val="Quote"/>
    <w:basedOn w:val="Normln"/>
    <w:next w:val="Normln"/>
    <w:link w:val="Citt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paragraph" w:styleId="Hlavikarejstku">
    <w:name w:val="index heading"/>
    <w:basedOn w:val="Normln"/>
    <w:next w:val="Rejstk1"/>
    <w:uiPriority w:val="99"/>
    <w:semiHidden/>
    <w:qFormat/>
    <w:pPr>
      <w:tabs>
        <w:tab w:val="left" w:pos="2268"/>
      </w:tabs>
      <w:spacing w:before="0" w:line="240" w:lineRule="auto"/>
    </w:pPr>
    <w:rPr>
      <w:rFonts w:ascii="Arial" w:eastAsia="Times New Roman" w:hAnsi="Arial" w:cs="Arial"/>
      <w:b/>
      <w:bCs/>
      <w:sz w:val="22"/>
      <w:szCs w:val="20"/>
      <w:lang w:eastAsia="en-US"/>
    </w:rPr>
  </w:style>
  <w:style w:type="paragraph" w:styleId="Nadpisobsahu">
    <w:name w:val="TOC Heading"/>
    <w:basedOn w:val="Nadpis10"/>
    <w:next w:val="Normln"/>
    <w:uiPriority w:val="99"/>
    <w:unhideWhenUsed/>
    <w:qFormat/>
    <w:pPr>
      <w:outlineLvl w:val="9"/>
    </w:pPr>
  </w:style>
  <w:style w:type="paragraph" w:styleId="Seznamobrzk">
    <w:name w:val="table of figures"/>
    <w:basedOn w:val="Normln"/>
    <w:next w:val="Normln"/>
    <w:uiPriority w:val="99"/>
    <w:unhideWhenUsed/>
    <w:qFormat/>
    <w:pPr>
      <w:spacing w:after="0"/>
    </w:pPr>
  </w:style>
  <w:style w:type="paragraph" w:customStyle="1" w:styleId="Odrkazelen">
    <w:name w:val="Odrážka zelená"/>
    <w:basedOn w:val="Normln"/>
    <w:link w:val="OdrkazelenChar"/>
    <w:qFormat/>
    <w:pPr>
      <w:widowControl w:val="0"/>
      <w:numPr>
        <w:numId w:val="2"/>
      </w:numPr>
      <w:spacing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Normln-Odstavec">
    <w:name w:val="Normální - Odstavec"/>
    <w:basedOn w:val="Normln"/>
    <w:link w:val="Normln-OdstavecCharChar"/>
    <w:uiPriority w:val="99"/>
    <w:qFormat/>
    <w:pPr>
      <w:spacing w:before="0" w:after="120" w:line="240" w:lineRule="auto"/>
    </w:pPr>
    <w:rPr>
      <w:rFonts w:eastAsia="MS ??" w:cs="Times New Roman"/>
      <w:sz w:val="22"/>
      <w:szCs w:val="24"/>
    </w:rPr>
  </w:style>
  <w:style w:type="paragraph" w:customStyle="1" w:styleId="Normln-Psmeno">
    <w:name w:val="Normální - Písmeno"/>
    <w:basedOn w:val="Normln"/>
    <w:uiPriority w:val="99"/>
    <w:qFormat/>
    <w:pPr>
      <w:spacing w:before="0" w:after="120" w:line="240" w:lineRule="auto"/>
    </w:pPr>
    <w:rPr>
      <w:rFonts w:eastAsia="MS ??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Pr>
      <w:b/>
      <w:bCs/>
    </w:rPr>
  </w:style>
  <w:style w:type="paragraph" w:styleId="Revize">
    <w:name w:val="Revision"/>
    <w:uiPriority w:val="99"/>
    <w:qFormat/>
  </w:style>
  <w:style w:type="paragraph" w:customStyle="1" w:styleId="Nadpistabulky">
    <w:name w:val="Nadpis tabulky"/>
    <w:basedOn w:val="Normln"/>
    <w:qFormat/>
    <w:pPr>
      <w:spacing w:before="200" w:after="120" w:line="240" w:lineRule="auto"/>
    </w:pPr>
    <w:rPr>
      <w:rFonts w:ascii="Tahoma" w:eastAsia="Times New Roman" w:hAnsi="Tahoma" w:cs="Tahoma"/>
      <w:b/>
      <w:bCs/>
      <w:color w:val="003366"/>
      <w:sz w:val="24"/>
      <w:szCs w:val="24"/>
    </w:rPr>
  </w:style>
  <w:style w:type="paragraph" w:customStyle="1" w:styleId="NadpispedstavenEQ">
    <w:name w:val="Nadpis představení EQ"/>
    <w:basedOn w:val="Nadpis10"/>
    <w:qFormat/>
    <w:pPr>
      <w:keepLines w:val="0"/>
      <w:pBdr>
        <w:bottom w:val="nil"/>
      </w:pBdr>
      <w:tabs>
        <w:tab w:val="left" w:pos="567"/>
      </w:tabs>
      <w:spacing w:beforeAutospacing="1" w:after="0"/>
    </w:pPr>
    <w:rPr>
      <w:rFonts w:ascii="Tahoma" w:eastAsia="Times New Roman" w:hAnsi="Tahoma" w:cs="Tahoma"/>
      <w:bCs/>
      <w:color w:val="003366"/>
      <w:sz w:val="40"/>
      <w:szCs w:val="40"/>
    </w:rPr>
  </w:style>
  <w:style w:type="paragraph" w:customStyle="1" w:styleId="Normln2b">
    <w:name w:val="Normální 2 b."/>
    <w:basedOn w:val="Normln5b"/>
    <w:qFormat/>
    <w:rPr>
      <w:sz w:val="4"/>
    </w:rPr>
  </w:style>
  <w:style w:type="paragraph" w:customStyle="1" w:styleId="Normln-tun10b">
    <w:name w:val="Normální - tučné 10 b."/>
    <w:basedOn w:val="Normln"/>
    <w:qFormat/>
    <w:pPr>
      <w:widowControl w:val="0"/>
      <w:spacing w:before="200" w:after="120" w:line="240" w:lineRule="auto"/>
    </w:pPr>
    <w:rPr>
      <w:rFonts w:ascii="Tahoma" w:eastAsia="Times New Roman" w:hAnsi="Tahoma" w:cs="Tahoma"/>
      <w:b/>
      <w:sz w:val="20"/>
      <w:szCs w:val="20"/>
    </w:rPr>
  </w:style>
  <w:style w:type="paragraph" w:customStyle="1" w:styleId="Nzevdokumentu">
    <w:name w:val="Název dokumentu"/>
    <w:basedOn w:val="Normln"/>
    <w:qFormat/>
    <w:pPr>
      <w:spacing w:before="0" w:after="0" w:line="240" w:lineRule="auto"/>
      <w:jc w:val="center"/>
    </w:pPr>
    <w:rPr>
      <w:rFonts w:ascii="Tahoma" w:eastAsia="Times New Roman" w:hAnsi="Tahoma" w:cs="Tahoma"/>
      <w:b/>
      <w:bCs/>
      <w:color w:val="003366"/>
      <w:sz w:val="52"/>
      <w:szCs w:val="52"/>
    </w:rPr>
  </w:style>
  <w:style w:type="paragraph" w:customStyle="1" w:styleId="OdrkaEQmodr">
    <w:name w:val="Odrážka EQ modrá"/>
    <w:basedOn w:val="Normln"/>
    <w:qFormat/>
    <w:pPr>
      <w:numPr>
        <w:ilvl w:val="1"/>
        <w:numId w:val="5"/>
      </w:numPr>
      <w:tabs>
        <w:tab w:val="left" w:pos="360"/>
      </w:tabs>
      <w:spacing w:before="0" w:after="0" w:line="240" w:lineRule="auto"/>
      <w:ind w:left="0"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Tabulka-blnadpis">
    <w:name w:val="Tabulka - bílý nadpis"/>
    <w:basedOn w:val="Normln"/>
    <w:qFormat/>
    <w:pPr>
      <w:spacing w:before="120" w:after="120" w:line="240" w:lineRule="auto"/>
    </w:pPr>
    <w:rPr>
      <w:rFonts w:ascii="Tahoma" w:eastAsia="Times New Roman" w:hAnsi="Tahoma" w:cs="Tahoma"/>
      <w:b/>
      <w:sz w:val="20"/>
      <w:szCs w:val="22"/>
    </w:rPr>
  </w:style>
  <w:style w:type="paragraph" w:customStyle="1" w:styleId="Normlnnasted">
    <w:name w:val="Normální na střed"/>
    <w:basedOn w:val="Normln"/>
    <w:qFormat/>
    <w:pPr>
      <w:spacing w:before="120" w:after="120"/>
      <w:jc w:val="center"/>
    </w:pPr>
    <w:rPr>
      <w:rFonts w:ascii="Tahoma" w:eastAsia="Times New Roman" w:hAnsi="Tahoma" w:cs="Tahoma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pPr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stavecseseznamem1">
    <w:name w:val="Odstavec se seznamem1"/>
    <w:basedOn w:val="Normln"/>
    <w:uiPriority w:val="99"/>
    <w:qFormat/>
    <w:pPr>
      <w:spacing w:before="80" w:after="80" w:line="240" w:lineRule="auto"/>
    </w:pPr>
    <w:rPr>
      <w:rFonts w:eastAsia="Times New Roman"/>
      <w:sz w:val="22"/>
      <w:szCs w:val="22"/>
      <w:lang w:eastAsia="en-US"/>
    </w:rPr>
  </w:style>
  <w:style w:type="paragraph" w:customStyle="1" w:styleId="brpodstavec">
    <w:name w:val="brpodstavec"/>
    <w:basedOn w:val="Normln"/>
    <w:qFormat/>
    <w:pPr>
      <w:spacing w:beforeAutospacing="1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Obsah4">
    <w:name w:val="toc 4"/>
    <w:basedOn w:val="Normln"/>
    <w:next w:val="Normln"/>
    <w:uiPriority w:val="39"/>
    <w:pPr>
      <w:spacing w:before="120" w:after="120"/>
      <w:ind w:left="658"/>
      <w:jc w:val="left"/>
    </w:pPr>
    <w:rPr>
      <w:rFonts w:ascii="Tahoma" w:eastAsia="Times New Roman" w:hAnsi="Tahoma" w:cs="Tahoma"/>
      <w:sz w:val="20"/>
      <w:szCs w:val="20"/>
    </w:rPr>
  </w:style>
  <w:style w:type="paragraph" w:styleId="Obsah5">
    <w:name w:val="toc 5"/>
    <w:basedOn w:val="Normln"/>
    <w:next w:val="Normln"/>
    <w:uiPriority w:val="39"/>
    <w:pPr>
      <w:spacing w:before="120" w:after="120"/>
      <w:ind w:left="879"/>
      <w:jc w:val="left"/>
    </w:pPr>
    <w:rPr>
      <w:rFonts w:eastAsia="Times New Roman"/>
      <w:sz w:val="22"/>
      <w:szCs w:val="22"/>
    </w:rPr>
  </w:style>
  <w:style w:type="paragraph" w:styleId="Obsah6">
    <w:name w:val="toc 6"/>
    <w:basedOn w:val="Normln"/>
    <w:next w:val="Normln"/>
    <w:uiPriority w:val="39"/>
    <w:pPr>
      <w:spacing w:before="0" w:after="100"/>
      <w:ind w:left="1100"/>
      <w:jc w:val="left"/>
    </w:pPr>
    <w:rPr>
      <w:rFonts w:eastAsia="Times New Roman"/>
      <w:sz w:val="22"/>
      <w:szCs w:val="22"/>
    </w:rPr>
  </w:style>
  <w:style w:type="paragraph" w:styleId="Obsah7">
    <w:name w:val="toc 7"/>
    <w:basedOn w:val="Normln"/>
    <w:next w:val="Normln"/>
    <w:uiPriority w:val="39"/>
    <w:pPr>
      <w:spacing w:before="0" w:after="100"/>
      <w:ind w:left="1320"/>
      <w:jc w:val="left"/>
    </w:pPr>
    <w:rPr>
      <w:rFonts w:eastAsia="Times New Roman"/>
      <w:sz w:val="22"/>
      <w:szCs w:val="22"/>
    </w:rPr>
  </w:style>
  <w:style w:type="paragraph" w:styleId="Obsah8">
    <w:name w:val="toc 8"/>
    <w:basedOn w:val="Normln"/>
    <w:next w:val="Normln"/>
    <w:uiPriority w:val="39"/>
    <w:pPr>
      <w:spacing w:before="0" w:after="100"/>
      <w:ind w:left="1540"/>
      <w:jc w:val="left"/>
    </w:pPr>
    <w:rPr>
      <w:rFonts w:eastAsia="Times New Roman"/>
      <w:sz w:val="22"/>
      <w:szCs w:val="22"/>
    </w:rPr>
  </w:style>
  <w:style w:type="paragraph" w:styleId="Obsah9">
    <w:name w:val="toc 9"/>
    <w:basedOn w:val="Normln"/>
    <w:next w:val="Normln"/>
    <w:uiPriority w:val="39"/>
    <w:pPr>
      <w:spacing w:before="0" w:after="100"/>
      <w:ind w:left="1760"/>
      <w:jc w:val="left"/>
    </w:pPr>
    <w:rPr>
      <w:rFonts w:eastAsia="Times New Roman"/>
      <w:sz w:val="22"/>
      <w:szCs w:val="22"/>
    </w:rPr>
  </w:style>
  <w:style w:type="paragraph" w:customStyle="1" w:styleId="Modrtunmalnadpis">
    <w:name w:val="Modrý tučný malý nadpis"/>
    <w:basedOn w:val="Normln"/>
    <w:qFormat/>
    <w:pPr>
      <w:keepNext/>
      <w:spacing w:before="240" w:after="0" w:line="240" w:lineRule="auto"/>
    </w:pPr>
    <w:rPr>
      <w:rFonts w:eastAsia="Times New Roman" w:cs="Tahoma"/>
      <w:b/>
      <w:bCs/>
      <w:color w:val="432B20" w:themeColor="accent3" w:themeShade="80"/>
      <w:sz w:val="22"/>
      <w:szCs w:val="20"/>
      <w:u w:val="single"/>
    </w:rPr>
  </w:style>
  <w:style w:type="paragraph" w:customStyle="1" w:styleId="Titulekobrzek">
    <w:name w:val="Titulek obrázek"/>
    <w:basedOn w:val="Titulek"/>
    <w:qFormat/>
    <w:pPr>
      <w:spacing w:before="360" w:after="240"/>
      <w:jc w:val="center"/>
    </w:pPr>
    <w:rPr>
      <w:rFonts w:ascii="Tahoma" w:eastAsia="Times New Roman" w:hAnsi="Tahoma" w:cs="Tahoma"/>
      <w:i/>
      <w:iCs/>
      <w:color w:val="auto"/>
      <w:lang w:eastAsia="en-US"/>
    </w:rPr>
  </w:style>
  <w:style w:type="paragraph" w:customStyle="1" w:styleId="2">
    <w:name w:val="2"/>
    <w:basedOn w:val="Normln"/>
    <w:next w:val="Rozloendokumentu"/>
    <w:link w:val="RozvrendokumentuChar"/>
    <w:qFormat/>
    <w:pPr>
      <w:shd w:val="clear" w:color="000080" w:fill="000080"/>
      <w:spacing w:before="200" w:after="120" w:line="240" w:lineRule="auto"/>
    </w:pPr>
    <w:rPr>
      <w:rFonts w:cs="Times New Roman"/>
      <w:sz w:val="2"/>
      <w:szCs w:val="2"/>
    </w:rPr>
  </w:style>
  <w:style w:type="paragraph" w:customStyle="1" w:styleId="ACNormln">
    <w:name w:val="AC Normální"/>
    <w:basedOn w:val="Normln"/>
    <w:link w:val="ACNormlnChar"/>
    <w:qFormat/>
    <w:pPr>
      <w:widowControl w:val="0"/>
      <w:spacing w:before="120" w:after="0" w:line="240" w:lineRule="auto"/>
    </w:pPr>
    <w:rPr>
      <w:rFonts w:eastAsia="Times New Roman"/>
      <w:sz w:val="22"/>
      <w:szCs w:val="22"/>
    </w:rPr>
  </w:style>
  <w:style w:type="paragraph" w:customStyle="1" w:styleId="Default">
    <w:name w:val="Default"/>
    <w:uiPriority w:val="99"/>
    <w:qFormat/>
    <w:rPr>
      <w:rFonts w:eastAsia="Times New Roman"/>
      <w:color w:val="000000"/>
      <w:sz w:val="24"/>
      <w:szCs w:val="24"/>
    </w:rPr>
  </w:style>
  <w:style w:type="paragraph" w:customStyle="1" w:styleId="Tahoma">
    <w:name w:val="Tahoma"/>
    <w:basedOn w:val="Normln"/>
    <w:link w:val="TahomaChar"/>
    <w:qFormat/>
    <w:pPr>
      <w:widowControl w:val="0"/>
      <w:spacing w:before="120" w:after="0" w:line="240" w:lineRule="auto"/>
    </w:pPr>
    <w:rPr>
      <w:rFonts w:ascii="Tahoma" w:eastAsia="Times New Roman" w:hAnsi="Tahoma"/>
      <w:sz w:val="20"/>
      <w:szCs w:val="22"/>
    </w:rPr>
  </w:style>
  <w:style w:type="paragraph" w:customStyle="1" w:styleId="Normlntun0">
    <w:name w:val="Normálné tučné"/>
    <w:basedOn w:val="Normln"/>
    <w:qFormat/>
    <w:pPr>
      <w:spacing w:before="200" w:after="120" w:line="240" w:lineRule="auto"/>
    </w:pPr>
    <w:rPr>
      <w:rFonts w:ascii="Tahoma" w:eastAsia="Times New Roman" w:hAnsi="Tahoma" w:cs="Arial"/>
      <w:b/>
      <w:bCs/>
      <w:color w:val="000000"/>
      <w:sz w:val="20"/>
      <w:szCs w:val="20"/>
      <w:lang w:eastAsia="en-US"/>
    </w:rPr>
  </w:style>
  <w:style w:type="paragraph" w:customStyle="1" w:styleId="Zkladntext1">
    <w:name w:val="Základní text1"/>
    <w:qFormat/>
    <w:pPr>
      <w:spacing w:before="120" w:after="120"/>
      <w:jc w:val="both"/>
    </w:pPr>
    <w:rPr>
      <w:rFonts w:eastAsia="Times New Roman"/>
      <w:color w:val="000000"/>
      <w:sz w:val="20"/>
      <w:szCs w:val="20"/>
      <w:lang w:eastAsia="en-US"/>
    </w:rPr>
  </w:style>
  <w:style w:type="paragraph" w:customStyle="1" w:styleId="ACNadpis1">
    <w:name w:val="AC Nadpis 1"/>
    <w:basedOn w:val="Normln"/>
    <w:next w:val="Normln"/>
    <w:qFormat/>
    <w:pPr>
      <w:keepLines/>
      <w:pageBreakBefore/>
      <w:pBdr>
        <w:top w:val="single" w:sz="12" w:space="1" w:color="000000"/>
        <w:bottom w:val="single" w:sz="12" w:space="1" w:color="000000"/>
      </w:pBdr>
      <w:shd w:val="pct12" w:color="FFFFFF" w:fill="FFFFFF"/>
      <w:tabs>
        <w:tab w:val="left" w:pos="1134"/>
      </w:tabs>
      <w:spacing w:before="200" w:line="240" w:lineRule="auto"/>
      <w:ind w:left="1134" w:hanging="1134"/>
      <w:jc w:val="left"/>
      <w:outlineLvl w:val="0"/>
    </w:pPr>
    <w:rPr>
      <w:rFonts w:eastAsia="Times New Roman"/>
      <w:b/>
      <w:bCs/>
      <w:smallCaps/>
      <w:sz w:val="36"/>
      <w:szCs w:val="36"/>
      <w:lang w:eastAsia="en-US"/>
    </w:rPr>
  </w:style>
  <w:style w:type="paragraph" w:customStyle="1" w:styleId="Revize1">
    <w:name w:val="Revize1"/>
    <w:semiHidden/>
    <w:qFormat/>
    <w:rPr>
      <w:rFonts w:ascii="Tahoma" w:eastAsia="Times New Roman" w:hAnsi="Tahoma" w:cs="Tahoma"/>
      <w:sz w:val="20"/>
      <w:szCs w:val="20"/>
    </w:rPr>
  </w:style>
  <w:style w:type="paragraph" w:customStyle="1" w:styleId="ACsodrkami">
    <w:name w:val="AC s odrážkami"/>
    <w:basedOn w:val="ACNormln"/>
    <w:qFormat/>
    <w:pPr>
      <w:tabs>
        <w:tab w:val="left" w:pos="1701"/>
      </w:tabs>
      <w:spacing w:before="60"/>
      <w:ind w:left="2268" w:hanging="567"/>
    </w:pPr>
  </w:style>
  <w:style w:type="paragraph" w:customStyle="1" w:styleId="ACNadpis2">
    <w:name w:val="AC Nadpis 2"/>
    <w:basedOn w:val="Normln"/>
    <w:next w:val="ACNormln"/>
    <w:qFormat/>
    <w:pPr>
      <w:keepNext/>
      <w:keepLines/>
      <w:widowControl w:val="0"/>
      <w:pBdr>
        <w:bottom w:val="single" w:sz="12" w:space="1" w:color="000000"/>
      </w:pBdr>
      <w:tabs>
        <w:tab w:val="left" w:pos="1134"/>
      </w:tabs>
      <w:spacing w:before="200" w:line="240" w:lineRule="auto"/>
      <w:ind w:left="1134" w:hanging="1134"/>
      <w:jc w:val="left"/>
      <w:outlineLvl w:val="1"/>
    </w:pPr>
    <w:rPr>
      <w:rFonts w:ascii="Tahoma" w:eastAsia="Times New Roman" w:hAnsi="Tahoma" w:cs="Tahoma"/>
      <w:b/>
      <w:bCs/>
      <w:smallCaps/>
      <w:sz w:val="28"/>
      <w:szCs w:val="28"/>
    </w:rPr>
  </w:style>
  <w:style w:type="paragraph" w:styleId="Prosttext">
    <w:name w:val="Plain Text"/>
    <w:basedOn w:val="Normln"/>
    <w:link w:val="ProsttextChar"/>
    <w:uiPriority w:val="99"/>
    <w:qFormat/>
    <w:pPr>
      <w:spacing w:before="0" w:after="0" w:line="240" w:lineRule="auto"/>
      <w:jc w:val="left"/>
    </w:pPr>
    <w:rPr>
      <w:rFonts w:ascii="Consolas" w:eastAsia="Times New Roman" w:hAnsi="Consolas" w:cs="Consolas"/>
    </w:rPr>
  </w:style>
  <w:style w:type="paragraph" w:customStyle="1" w:styleId="Odrka2EQmodr">
    <w:name w:val="Odrážka 2 EQ modrá"/>
    <w:basedOn w:val="Normln"/>
    <w:qFormat/>
    <w:pPr>
      <w:tabs>
        <w:tab w:val="left" w:pos="360"/>
      </w:tabs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rkaEQ3ern">
    <w:name w:val="Odrážka EQ 3 černá"/>
    <w:basedOn w:val="Normln"/>
    <w:qFormat/>
    <w:pPr>
      <w:tabs>
        <w:tab w:val="left" w:pos="1701"/>
      </w:tabs>
      <w:spacing w:before="200" w:after="120" w:line="240" w:lineRule="auto"/>
      <w:ind w:left="1701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4erven">
    <w:name w:val="Odrážka EQ 4 červená"/>
    <w:basedOn w:val="Normln"/>
    <w:qFormat/>
    <w:pPr>
      <w:tabs>
        <w:tab w:val="left" w:pos="2268"/>
      </w:tabs>
      <w:spacing w:before="200" w:after="120" w:line="240" w:lineRule="auto"/>
      <w:ind w:left="2268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5modr">
    <w:name w:val="Odrážka EQ 5 modrá"/>
    <w:basedOn w:val="Normln"/>
    <w:qFormat/>
    <w:pPr>
      <w:tabs>
        <w:tab w:val="left" w:pos="2835"/>
      </w:tabs>
      <w:spacing w:before="200" w:after="120" w:line="240" w:lineRule="auto"/>
      <w:ind w:left="2835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6ern">
    <w:name w:val="Odrážka EQ 6 černá"/>
    <w:basedOn w:val="Normln"/>
    <w:qFormat/>
    <w:pPr>
      <w:tabs>
        <w:tab w:val="left" w:pos="3402"/>
      </w:tabs>
      <w:spacing w:before="200" w:after="120" w:line="240" w:lineRule="auto"/>
      <w:ind w:left="3402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7erven">
    <w:name w:val="Odrážka EQ 7 červená"/>
    <w:basedOn w:val="Normln"/>
    <w:qFormat/>
    <w:pPr>
      <w:tabs>
        <w:tab w:val="left" w:pos="3969"/>
      </w:tabs>
      <w:spacing w:before="200" w:after="120" w:line="240" w:lineRule="auto"/>
      <w:ind w:left="3969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8modr">
    <w:name w:val="Odrážka EQ 8 modrá"/>
    <w:basedOn w:val="Normln"/>
    <w:qFormat/>
    <w:pPr>
      <w:tabs>
        <w:tab w:val="left" w:pos="4536"/>
      </w:tabs>
      <w:spacing w:before="200" w:after="120" w:line="240" w:lineRule="auto"/>
      <w:ind w:left="4536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9ern">
    <w:name w:val="Odrážka EQ 9 černá"/>
    <w:basedOn w:val="Normln"/>
    <w:qFormat/>
    <w:pPr>
      <w:tabs>
        <w:tab w:val="left" w:pos="5103"/>
      </w:tabs>
      <w:spacing w:before="200" w:after="120" w:line="240" w:lineRule="auto"/>
      <w:ind w:left="5103" w:hanging="567"/>
    </w:pPr>
    <w:rPr>
      <w:rFonts w:ascii="Tahoma" w:eastAsia="Times New Roman" w:hAnsi="Tahoma" w:cs="Tahoma"/>
      <w:sz w:val="20"/>
      <w:szCs w:val="20"/>
    </w:rPr>
  </w:style>
  <w:style w:type="paragraph" w:customStyle="1" w:styleId="Tabulka-blnadpisII">
    <w:name w:val="Tabulka  - bílý nadpis II"/>
    <w:basedOn w:val="Normln"/>
    <w:qFormat/>
    <w:pPr>
      <w:spacing w:before="120" w:after="120"/>
      <w:jc w:val="left"/>
    </w:pPr>
    <w:rPr>
      <w:rFonts w:ascii="Tahoma" w:eastAsia="Times New Roman" w:hAnsi="Tahoma" w:cs="Tahoma"/>
      <w:b/>
      <w:bCs/>
      <w:color w:val="FFFFFF"/>
      <w:sz w:val="20"/>
      <w:szCs w:val="20"/>
    </w:rPr>
  </w:style>
  <w:style w:type="paragraph" w:customStyle="1" w:styleId="Odrkamodr">
    <w:name w:val="Odrážka modrá"/>
    <w:basedOn w:val="Normln"/>
    <w:link w:val="OdrkamodrChar"/>
    <w:qFormat/>
    <w:pPr>
      <w:spacing w:line="240" w:lineRule="auto"/>
      <w:ind w:left="927" w:hanging="360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Odsazeno">
    <w:name w:val="Odsazeno"/>
    <w:basedOn w:val="Normln"/>
    <w:link w:val="OdsazenoChar"/>
    <w:qFormat/>
    <w:pPr>
      <w:spacing w:before="0" w:after="80" w:line="240" w:lineRule="auto"/>
      <w:ind w:left="993"/>
    </w:pPr>
    <w:rPr>
      <w:rFonts w:ascii="Cambria" w:eastAsia="Times New Roman" w:hAnsi="Cambria" w:cs="Times New Roman"/>
      <w:sz w:val="22"/>
      <w:szCs w:val="22"/>
    </w:rPr>
  </w:style>
  <w:style w:type="paragraph" w:customStyle="1" w:styleId="Obrzek">
    <w:name w:val="Obrázek"/>
    <w:basedOn w:val="Normln"/>
    <w:qFormat/>
    <w:pPr>
      <w:spacing w:before="200" w:after="360" w:line="240" w:lineRule="auto"/>
      <w:jc w:val="center"/>
    </w:pPr>
    <w:rPr>
      <w:rFonts w:ascii="Tahoma" w:eastAsia="Times New Roman" w:hAnsi="Tahoma" w:cs="Times New Roman"/>
      <w:b/>
      <w:color w:val="000000"/>
      <w:sz w:val="20"/>
      <w:szCs w:val="24"/>
      <w:lang w:eastAsia="en-US"/>
    </w:rPr>
  </w:style>
  <w:style w:type="paragraph" w:styleId="Normlnweb">
    <w:name w:val="Normal (Web)"/>
    <w:basedOn w:val="Normln"/>
    <w:uiPriority w:val="99"/>
    <w:qFormat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ln5b">
    <w:name w:val="Normální 5 b."/>
    <w:basedOn w:val="Normln"/>
    <w:qFormat/>
    <w:pPr>
      <w:widowControl w:val="0"/>
      <w:spacing w:before="0" w:after="0" w:line="240" w:lineRule="auto"/>
    </w:pPr>
    <w:rPr>
      <w:rFonts w:ascii="Tahoma" w:eastAsia="Times New Roman" w:hAnsi="Tahoma" w:cs="Tahoma"/>
      <w:sz w:val="10"/>
      <w:szCs w:val="20"/>
    </w:rPr>
  </w:style>
  <w:style w:type="paragraph" w:customStyle="1" w:styleId="OMODRAZKY">
    <w:name w:val="OM ODRAZKY"/>
    <w:basedOn w:val="Normln"/>
    <w:qFormat/>
    <w:pPr>
      <w:numPr>
        <w:numId w:val="4"/>
      </w:numPr>
      <w:spacing w:before="120" w:after="0" w:line="240" w:lineRule="auto"/>
      <w:ind w:left="0" w:firstLine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harChar11">
    <w:name w:val="Char Char11"/>
    <w:basedOn w:val="Normln"/>
    <w:qFormat/>
    <w:pPr>
      <w:spacing w:before="0" w:after="160" w:line="240" w:lineRule="exact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qFormat/>
    <w:pPr>
      <w:spacing w:line="240" w:lineRule="auto"/>
      <w:ind w:left="57" w:right="57"/>
    </w:pPr>
    <w:rPr>
      <w:rFonts w:ascii="Tahoma" w:eastAsia="Times New Roman" w:hAnsi="Tahoma" w:cs="Tahoma"/>
      <w:sz w:val="20"/>
      <w:szCs w:val="20"/>
    </w:rPr>
  </w:style>
  <w:style w:type="paragraph" w:styleId="Zkladntext3">
    <w:name w:val="Body Text 3"/>
    <w:basedOn w:val="Normln"/>
    <w:link w:val="Zkladntext3Char"/>
    <w:uiPriority w:val="99"/>
    <w:qFormat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3nadpis">
    <w:name w:val="3. nadpis"/>
    <w:basedOn w:val="Normln"/>
    <w:qFormat/>
    <w:pPr>
      <w:tabs>
        <w:tab w:val="left" w:pos="1224"/>
      </w:tabs>
      <w:spacing w:before="0" w:after="0" w:line="240" w:lineRule="auto"/>
      <w:ind w:left="1224" w:hanging="504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Normln-poznmkapodarou">
    <w:name w:val="Normální - poznámka pod čarou"/>
    <w:basedOn w:val="Normln"/>
    <w:qFormat/>
    <w:pPr>
      <w:spacing w:line="240" w:lineRule="auto"/>
    </w:pPr>
    <w:rPr>
      <w:rFonts w:ascii="Tahoma" w:eastAsia="Times New Roman" w:hAnsi="Tahoma" w:cs="Tahoma"/>
      <w:sz w:val="16"/>
      <w:szCs w:val="20"/>
    </w:rPr>
  </w:style>
  <w:style w:type="paragraph" w:customStyle="1" w:styleId="Podnadpis1">
    <w:name w:val="Podnadpis1"/>
    <w:basedOn w:val="Normln"/>
    <w:next w:val="Normln"/>
    <w:link w:val="PodnadpisChar"/>
    <w:qFormat/>
    <w:pPr>
      <w:pBdr>
        <w:bottom w:val="single" w:sz="18" w:space="6" w:color="C0504D"/>
      </w:pBdr>
      <w:spacing w:before="0" w:after="240" w:line="240" w:lineRule="auto"/>
      <w:ind w:left="992"/>
      <w:jc w:val="left"/>
    </w:pPr>
    <w:rPr>
      <w:rFonts w:ascii="Cambria" w:eastAsia="Times New Roman" w:hAnsi="Cambria" w:cs="Times New Roman"/>
      <w:color w:val="C00000"/>
      <w:sz w:val="24"/>
      <w:szCs w:val="22"/>
    </w:rPr>
  </w:style>
  <w:style w:type="paragraph" w:customStyle="1" w:styleId="OdrkaEQerven">
    <w:name w:val="Odrážka EQ červená"/>
    <w:basedOn w:val="Normln"/>
    <w:link w:val="OdrkaEQervenChar"/>
    <w:qFormat/>
    <w:pPr>
      <w:widowControl w:val="0"/>
      <w:spacing w:line="240" w:lineRule="auto"/>
      <w:ind w:left="568" w:hanging="284"/>
    </w:pPr>
    <w:rPr>
      <w:rFonts w:ascii="Tahoma" w:eastAsia="Times New Roman" w:hAnsi="Tahoma" w:cs="Tahoma"/>
      <w:sz w:val="20"/>
      <w:szCs w:val="20"/>
      <w:lang w:eastAsia="en-US"/>
    </w:rPr>
  </w:style>
  <w:style w:type="paragraph" w:styleId="Seznamsodrkami">
    <w:name w:val="List Bullet"/>
    <w:basedOn w:val="Normln"/>
    <w:uiPriority w:val="99"/>
    <w:qFormat/>
    <w:pPr>
      <w:numPr>
        <w:numId w:val="3"/>
      </w:numPr>
      <w:spacing w:before="120" w:after="0" w:line="240" w:lineRule="auto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Graf">
    <w:name w:val="Graf"/>
    <w:basedOn w:val="Titulek"/>
    <w:qFormat/>
    <w:pPr>
      <w:widowControl w:val="0"/>
      <w:spacing w:before="200" w:after="120"/>
      <w:jc w:val="center"/>
    </w:pPr>
    <w:rPr>
      <w:rFonts w:ascii="Tahoma" w:eastAsia="Times New Roman" w:hAnsi="Tahoma" w:cs="Tahoma"/>
      <w:color w:val="auto"/>
      <w:lang w:eastAsia="en-US"/>
    </w:rPr>
  </w:style>
  <w:style w:type="paragraph" w:customStyle="1" w:styleId="OdrkyEQerven">
    <w:name w:val="Odrážky EQ červené"/>
    <w:basedOn w:val="Normln"/>
    <w:qFormat/>
    <w:pPr>
      <w:numPr>
        <w:numId w:val="6"/>
      </w:numPr>
      <w:spacing w:line="240" w:lineRule="auto"/>
    </w:pPr>
    <w:rPr>
      <w:rFonts w:ascii="Tahoma" w:eastAsia="Times New Roman" w:hAnsi="Tahoma" w:cs="Times New Roman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qFormat/>
    <w:pPr>
      <w:tabs>
        <w:tab w:val="left" w:pos="792"/>
      </w:tabs>
      <w:spacing w:before="0" w:after="0" w:line="240" w:lineRule="auto"/>
      <w:ind w:left="792" w:hanging="432"/>
    </w:pPr>
    <w:rPr>
      <w:rFonts w:ascii="Arial Narrow" w:eastAsia="Times New Roman" w:hAnsi="Arial Narrow" w:cs="Arial Narrow"/>
      <w:b/>
      <w:bCs/>
      <w:sz w:val="26"/>
      <w:szCs w:val="26"/>
    </w:rPr>
  </w:style>
  <w:style w:type="paragraph" w:customStyle="1" w:styleId="1nadpis">
    <w:name w:val="1. nadpis"/>
    <w:basedOn w:val="Normln"/>
    <w:qFormat/>
    <w:pPr>
      <w:tabs>
        <w:tab w:val="left" w:pos="360"/>
      </w:tabs>
      <w:spacing w:before="0" w:after="0" w:line="240" w:lineRule="auto"/>
      <w:ind w:left="360" w:hanging="360"/>
    </w:pPr>
    <w:rPr>
      <w:rFonts w:ascii="Arial Narrow" w:eastAsia="Times New Roman" w:hAnsi="Arial Narrow" w:cs="Arial Narrow"/>
      <w:b/>
      <w:bCs/>
      <w:sz w:val="28"/>
      <w:szCs w:val="28"/>
    </w:rPr>
  </w:style>
  <w:style w:type="paragraph" w:styleId="Seznamsodrkami4">
    <w:name w:val="List Bullet 4"/>
    <w:basedOn w:val="Normln"/>
    <w:uiPriority w:val="99"/>
    <w:qFormat/>
    <w:pPr>
      <w:numPr>
        <w:numId w:val="15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Normlntun">
    <w:name w:val="Normální tučný"/>
    <w:basedOn w:val="Normln"/>
    <w:next w:val="Normln"/>
    <w:link w:val="NormlntunChar"/>
    <w:qFormat/>
    <w:pPr>
      <w:keepNext/>
      <w:keepLines/>
      <w:spacing w:before="240" w:after="120" w:line="240" w:lineRule="auto"/>
    </w:pPr>
    <w:rPr>
      <w:rFonts w:ascii="Tahoma" w:hAnsi="Tahoma" w:cs="Tahoma"/>
      <w:b/>
      <w:bCs/>
      <w:sz w:val="24"/>
      <w:szCs w:val="24"/>
    </w:rPr>
  </w:style>
  <w:style w:type="paragraph" w:customStyle="1" w:styleId="StylTitulek">
    <w:name w:val="Styl Titulek"/>
    <w:basedOn w:val="Titulek"/>
    <w:qFormat/>
    <w:pPr>
      <w:widowControl w:val="0"/>
      <w:spacing w:before="120" w:after="360"/>
      <w:jc w:val="center"/>
    </w:pPr>
    <w:rPr>
      <w:rFonts w:ascii="Tahoma" w:eastAsia="Times New Roman" w:hAnsi="Tahoma" w:cs="Tahoma"/>
      <w:color w:val="auto"/>
      <w:sz w:val="18"/>
      <w:szCs w:val="18"/>
      <w:lang w:eastAsia="en-US"/>
    </w:rPr>
  </w:style>
  <w:style w:type="paragraph" w:customStyle="1" w:styleId="StylBlhopsmavtabulcezarovnnnasted">
    <w:name w:val="Styl Bílého písma v tabulce zarovnání na střed"/>
    <w:basedOn w:val="Normln"/>
    <w:qFormat/>
    <w:pPr>
      <w:widowControl w:val="0"/>
      <w:spacing w:before="120" w:after="120"/>
      <w:jc w:val="center"/>
    </w:pPr>
    <w:rPr>
      <w:rFonts w:ascii="Tahoma" w:eastAsia="Times New Roman" w:hAnsi="Tahoma" w:cs="Times New Roman"/>
      <w:b/>
      <w:bCs/>
      <w:color w:val="FFFFFF"/>
      <w:sz w:val="20"/>
      <w:szCs w:val="20"/>
    </w:rPr>
  </w:style>
  <w:style w:type="paragraph" w:customStyle="1" w:styleId="Deloittebodytext">
    <w:name w:val="Deloitte body text"/>
    <w:qFormat/>
    <w:rPr>
      <w:rFonts w:ascii="Arial" w:eastAsia="Times New Roman" w:hAnsi="Arial" w:cs="Times New Roman"/>
      <w:color w:val="000000"/>
      <w:sz w:val="19"/>
      <w:szCs w:val="48"/>
      <w:lang w:eastAsia="en-US"/>
    </w:rPr>
  </w:style>
  <w:style w:type="paragraph" w:styleId="Seznamsodrkami2">
    <w:name w:val="List Bullet 2"/>
    <w:basedOn w:val="Normln"/>
    <w:uiPriority w:val="99"/>
    <w:qFormat/>
    <w:pPr>
      <w:numPr>
        <w:numId w:val="8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SASNadpis5">
    <w:name w:val="SAS Nadpis 5"/>
    <w:basedOn w:val="Normln"/>
    <w:next w:val="Normln"/>
    <w:qFormat/>
    <w:pPr>
      <w:keepNext/>
      <w:keepLines/>
      <w:widowControl w:val="0"/>
      <w:spacing w:before="100" w:after="0" w:line="240" w:lineRule="auto"/>
      <w:ind w:right="72"/>
      <w:jc w:val="right"/>
      <w:outlineLvl w:val="4"/>
    </w:pPr>
    <w:rPr>
      <w:rFonts w:ascii="Arial" w:eastAsia="Times New Roman" w:hAnsi="Arial" w:cs="Times New Roman"/>
      <w:b/>
      <w:color w:val="800000"/>
      <w:sz w:val="16"/>
      <w:szCs w:val="20"/>
    </w:rPr>
  </w:style>
  <w:style w:type="paragraph" w:customStyle="1" w:styleId="xl66">
    <w:name w:val="xl66"/>
    <w:basedOn w:val="Normln"/>
    <w:qFormat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ln"/>
    <w:qFormat/>
    <w:pP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ln"/>
    <w:qFormat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0">
    <w:name w:val="xl70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1">
    <w:name w:val="xl71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2">
    <w:name w:val="xl72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slovanseznam2">
    <w:name w:val="List Number 2"/>
    <w:basedOn w:val="Normln"/>
    <w:uiPriority w:val="99"/>
    <w:qFormat/>
    <w:pPr>
      <w:numPr>
        <w:numId w:val="9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xl77">
    <w:name w:val="xl77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ln"/>
    <w:qFormat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Normln"/>
    <w:qFormat/>
    <w:pPr>
      <w:pBdr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Normln"/>
    <w:qFormat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Normln"/>
    <w:qFormat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ln"/>
    <w:qFormat/>
    <w:pPr>
      <w:pBdr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Normln"/>
    <w:qFormat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5">
    <w:name w:val="xl85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9D9D9" w:fill="D9D9D9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ln"/>
    <w:qFormat/>
    <w:pPr>
      <w:pBdr>
        <w:top w:val="single" w:sz="4" w:space="0" w:color="000000"/>
        <w:bottom w:val="single" w:sz="4" w:space="0" w:color="000000"/>
      </w:pBdr>
      <w:shd w:val="clear" w:color="D9D9D9" w:fill="D9D9D9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4">
    <w:name w:val="xl94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6">
    <w:name w:val="xl96"/>
    <w:basedOn w:val="Normln"/>
    <w:qFormat/>
    <w:pPr>
      <w:pBdr>
        <w:top w:val="single" w:sz="4" w:space="0" w:color="000000"/>
        <w:bottom w:val="single" w:sz="4" w:space="0" w:color="000000"/>
      </w:pBdr>
      <w:shd w:val="clear" w:color="D9D9D9" w:fill="D9D9D9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0">
    <w:name w:val="xl100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9BC2E6" w:fill="9BC2E6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1">
    <w:name w:val="xl101"/>
    <w:basedOn w:val="Normln"/>
    <w:qFormat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3">
    <w:name w:val="xl103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4">
    <w:name w:val="xl104"/>
    <w:basedOn w:val="Normln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5">
    <w:name w:val="xl105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6">
    <w:name w:val="xl106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ln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D9D9D9" w:fill="D9D9D9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8">
    <w:name w:val="xl108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9">
    <w:name w:val="xl109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9BC2E6" w:fill="9BC2E6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arevnseznamzvraznn11">
    <w:name w:val="Barevný seznam – zvýraznění 11"/>
    <w:basedOn w:val="Normln"/>
    <w:uiPriority w:val="34"/>
    <w:qFormat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1">
    <w:name w:val="Heading 2.1"/>
    <w:basedOn w:val="Nadpis2"/>
    <w:uiPriority w:val="99"/>
    <w:qFormat/>
    <w:pPr>
      <w:keepLines w:val="0"/>
      <w:numPr>
        <w:numId w:val="10"/>
      </w:numPr>
      <w:tabs>
        <w:tab w:val="left" w:pos="2268"/>
      </w:tabs>
      <w:spacing w:before="360" w:after="240"/>
      <w:ind w:left="576" w:hanging="576"/>
    </w:pPr>
    <w:rPr>
      <w:rFonts w:ascii="Arial" w:eastAsia="Times New Roman" w:hAnsi="Arial" w:cs="Times New Roman"/>
      <w:bCs/>
      <w:i/>
      <w:iCs/>
      <w:smallCaps w:val="0"/>
      <w:color w:val="000000"/>
      <w:sz w:val="23"/>
      <w:szCs w:val="24"/>
    </w:rPr>
  </w:style>
  <w:style w:type="paragraph" w:customStyle="1" w:styleId="abc">
    <w:name w:val="abc"/>
    <w:basedOn w:val="Normln"/>
    <w:link w:val="abcChar"/>
    <w:qFormat/>
    <w:rPr>
      <w:rFonts w:eastAsia="Times New Roman" w:cs="Times New Roman"/>
      <w:sz w:val="22"/>
      <w:szCs w:val="24"/>
    </w:rPr>
  </w:style>
  <w:style w:type="paragraph" w:customStyle="1" w:styleId="nadpis1">
    <w:name w:val="nadpis 1"/>
    <w:basedOn w:val="Nzev"/>
    <w:uiPriority w:val="99"/>
    <w:qFormat/>
    <w:pPr>
      <w:numPr>
        <w:numId w:val="11"/>
      </w:numPr>
      <w:pBdr>
        <w:bottom w:val="single" w:sz="8" w:space="4" w:color="4F81BD"/>
      </w:pBdr>
      <w:spacing w:after="300" w:line="276" w:lineRule="auto"/>
      <w:ind w:left="0" w:firstLine="0"/>
    </w:pPr>
    <w:rPr>
      <w:rFonts w:ascii="Cambria" w:eastAsia="Times New Roman" w:hAnsi="Cambria" w:cs="Times New Roman"/>
      <w:b w:val="0"/>
      <w:color w:val="17365D"/>
      <w:spacing w:val="5"/>
      <w:sz w:val="52"/>
      <w:szCs w:val="52"/>
    </w:rPr>
  </w:style>
  <w:style w:type="paragraph" w:customStyle="1" w:styleId="nadpis20">
    <w:name w:val="nadpis2"/>
    <w:basedOn w:val="Normln"/>
    <w:uiPriority w:val="99"/>
    <w:qFormat/>
    <w:pPr>
      <w:tabs>
        <w:tab w:val="left" w:pos="718"/>
      </w:tabs>
      <w:spacing w:after="0" w:line="360" w:lineRule="auto"/>
      <w:ind w:left="718" w:hanging="576"/>
    </w:pPr>
    <w:rPr>
      <w:rFonts w:eastAsia="Times New Roman" w:cs="Times New Roman"/>
      <w:b/>
      <w:bCs/>
      <w:sz w:val="28"/>
      <w:szCs w:val="20"/>
    </w:rPr>
  </w:style>
  <w:style w:type="paragraph" w:customStyle="1" w:styleId="nadpis30">
    <w:name w:val="nadpis 3"/>
    <w:basedOn w:val="Normln"/>
    <w:qFormat/>
    <w:pPr>
      <w:tabs>
        <w:tab w:val="left" w:pos="720"/>
        <w:tab w:val="left" w:pos="2160"/>
      </w:tabs>
      <w:spacing w:after="0" w:line="360" w:lineRule="auto"/>
      <w:ind w:left="720" w:hanging="720"/>
    </w:pPr>
    <w:rPr>
      <w:rFonts w:eastAsia="Times New Roman" w:cs="Times New Roman"/>
      <w:b/>
      <w:bCs/>
      <w:sz w:val="22"/>
      <w:szCs w:val="20"/>
    </w:rPr>
  </w:style>
  <w:style w:type="paragraph" w:styleId="z-Zatekformule">
    <w:name w:val="HTML Top of Form"/>
    <w:basedOn w:val="Normln"/>
    <w:next w:val="Normln"/>
    <w:link w:val="z-ZatekformuleChar"/>
    <w:uiPriority w:val="99"/>
    <w:semiHidden/>
    <w:unhideWhenUsed/>
    <w:qFormat/>
    <w:pPr>
      <w:pBdr>
        <w:bottom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uiPriority w:val="99"/>
    <w:unhideWhenUsed/>
    <w:qFormat/>
    <w:pPr>
      <w:pBdr>
        <w:top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Zkladntextodsazen">
    <w:name w:val="Body Text Indent"/>
    <w:basedOn w:val="Zkladntext"/>
    <w:link w:val="ZkladntextodsazenChar1"/>
    <w:uiPriority w:val="99"/>
    <w:qFormat/>
    <w:pPr>
      <w:tabs>
        <w:tab w:val="left" w:pos="2268"/>
      </w:tabs>
      <w:ind w:firstLine="210"/>
      <w:jc w:val="both"/>
    </w:pPr>
    <w:rPr>
      <w:rFonts w:ascii="Calibri" w:hAnsi="Calibri" w:cs="Tahoma"/>
      <w:sz w:val="22"/>
      <w:szCs w:val="20"/>
      <w:lang w:eastAsia="en-US"/>
    </w:rPr>
  </w:style>
  <w:style w:type="paragraph" w:customStyle="1" w:styleId="Citace1">
    <w:name w:val="Citace1"/>
    <w:basedOn w:val="Normln"/>
    <w:next w:val="Normln"/>
    <w:link w:val="CitaceChar"/>
    <w:uiPriority w:val="29"/>
    <w:qFormat/>
    <w:rPr>
      <w:rFonts w:eastAsia="Times New Roman" w:cs="Times New Roman"/>
      <w:i/>
      <w:iCs/>
      <w:color w:val="000000"/>
      <w:sz w:val="22"/>
      <w:szCs w:val="24"/>
    </w:rPr>
  </w:style>
  <w:style w:type="paragraph" w:customStyle="1" w:styleId="Table">
    <w:name w:val="Table"/>
    <w:basedOn w:val="Normln"/>
    <w:uiPriority w:val="99"/>
    <w:qFormat/>
    <w:pPr>
      <w:keepLines/>
      <w:spacing w:before="20" w:after="20"/>
      <w:jc w:val="left"/>
    </w:pPr>
    <w:rPr>
      <w:rFonts w:eastAsia="Times New Roman" w:cs="Times New Roman"/>
      <w:sz w:val="18"/>
      <w:szCs w:val="20"/>
      <w:lang w:val="en-GB" w:eastAsia="en-US"/>
    </w:rPr>
  </w:style>
  <w:style w:type="paragraph" w:customStyle="1" w:styleId="TableContents">
    <w:name w:val="Table Contents"/>
    <w:basedOn w:val="Normln"/>
    <w:qFormat/>
  </w:style>
  <w:style w:type="paragraph" w:customStyle="1" w:styleId="TableHeading">
    <w:name w:val="Table Heading"/>
    <w:basedOn w:val="Normln"/>
    <w:uiPriority w:val="99"/>
    <w:qFormat/>
    <w:pPr>
      <w:keepLines/>
      <w:ind w:right="57"/>
    </w:pPr>
    <w:rPr>
      <w:rFonts w:eastAsia="Times New Roman" w:cs="Times New Roman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qFormat/>
    <w:pPr>
      <w:spacing w:before="120" w:after="240"/>
    </w:pPr>
    <w:rPr>
      <w:rFonts w:ascii="Tahoma" w:eastAsia="Times New Roman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qFormat/>
    <w:pPr>
      <w:numPr>
        <w:numId w:val="12"/>
      </w:numPr>
      <w:spacing w:before="0" w:line="240" w:lineRule="auto"/>
    </w:pPr>
    <w:rPr>
      <w:rFonts w:eastAsia="Times New Roman" w:cs="Times New Roman"/>
      <w:sz w:val="22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qFormat/>
    <w:pPr>
      <w:tabs>
        <w:tab w:val="left" w:pos="2268"/>
      </w:tabs>
      <w:spacing w:after="240" w:line="240" w:lineRule="auto"/>
    </w:pPr>
    <w:rPr>
      <w:rFonts w:eastAsia="Times New Roman" w:cs="Tahoma"/>
      <w:b/>
      <w:bCs/>
      <w:sz w:val="22"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qFormat/>
    <w:pPr>
      <w:numPr>
        <w:numId w:val="13"/>
      </w:numPr>
      <w:tabs>
        <w:tab w:val="left" w:pos="714"/>
      </w:tabs>
      <w:spacing w:before="0" w:line="240" w:lineRule="auto"/>
    </w:pPr>
    <w:rPr>
      <w:rFonts w:eastAsia="Times New Roman" w:cs="Tahoma"/>
      <w:i/>
      <w:iCs/>
      <w:sz w:val="22"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qFormat/>
    <w:pPr>
      <w:tabs>
        <w:tab w:val="left" w:pos="2268"/>
      </w:tabs>
      <w:spacing w:line="240" w:lineRule="auto"/>
      <w:ind w:left="113" w:right="113"/>
    </w:pPr>
    <w:rPr>
      <w:rFonts w:eastAsia="Times New Roman" w:cs="Tahoma"/>
      <w:sz w:val="22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  <w:qFormat/>
  </w:style>
  <w:style w:type="paragraph" w:styleId="Zkladntext2">
    <w:name w:val="Body Text 2"/>
    <w:basedOn w:val="Normln"/>
    <w:link w:val="Zkladntext2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color w:val="0000FF"/>
      <w:sz w:val="22"/>
      <w:szCs w:val="20"/>
      <w:lang w:val="en-US" w:eastAsia="en-US"/>
    </w:rPr>
  </w:style>
  <w:style w:type="paragraph" w:customStyle="1" w:styleId="Summary">
    <w:name w:val="Summary"/>
    <w:next w:val="Normln"/>
    <w:uiPriority w:val="99"/>
    <w:qFormat/>
    <w:pPr>
      <w:pBdr>
        <w:top w:val="single" w:sz="8" w:space="1" w:color="000000"/>
        <w:bottom w:val="single" w:sz="8" w:space="2" w:color="000000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eastAsia="Times New Roman" w:hAnsi="Tahoma" w:cs="Times New Roman"/>
      <w:i/>
      <w:sz w:val="18"/>
      <w:szCs w:val="20"/>
      <w:lang w:eastAsia="en-US"/>
    </w:rPr>
  </w:style>
  <w:style w:type="paragraph" w:customStyle="1" w:styleId="Bulleted">
    <w:name w:val="Bulleted"/>
    <w:basedOn w:val="Normln"/>
    <w:uiPriority w:val="99"/>
    <w:qFormat/>
    <w:pPr>
      <w:tabs>
        <w:tab w:val="left" w:pos="0"/>
      </w:tabs>
      <w:spacing w:before="0" w:line="240" w:lineRule="auto"/>
      <w:ind w:left="491"/>
    </w:pPr>
    <w:rPr>
      <w:rFonts w:eastAsia="Times New Roman" w:cs="Tahoma"/>
      <w:sz w:val="22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qFormat/>
    <w:pPr>
      <w:spacing w:before="0" w:after="160" w:line="240" w:lineRule="exact"/>
    </w:pPr>
    <w:rPr>
      <w:rFonts w:ascii="Verdana" w:eastAsia="Times New Roman" w:hAnsi="Verdana" w:cs="Arial"/>
      <w:sz w:val="22"/>
      <w:szCs w:val="20"/>
      <w:lang w:val="en-US" w:eastAsia="en-US"/>
    </w:rPr>
  </w:style>
  <w:style w:type="paragraph" w:styleId="Textvbloku">
    <w:name w:val="Block Text"/>
    <w:basedOn w:val="Normln"/>
    <w:uiPriority w:val="99"/>
    <w:qFormat/>
    <w:pPr>
      <w:tabs>
        <w:tab w:val="left" w:pos="2268"/>
      </w:tabs>
      <w:spacing w:before="0" w:line="240" w:lineRule="auto"/>
      <w:ind w:left="1440" w:right="1440"/>
    </w:pPr>
    <w:rPr>
      <w:rFonts w:eastAsia="Times New Roman" w:cs="Tahoma"/>
      <w:sz w:val="22"/>
      <w:szCs w:val="20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qFormat/>
    <w:pPr>
      <w:spacing w:after="60"/>
      <w:ind w:left="283"/>
    </w:pPr>
    <w:rPr>
      <w:sz w:val="20"/>
    </w:rPr>
  </w:style>
  <w:style w:type="paragraph" w:styleId="Zkladntextodsazen2">
    <w:name w:val="Body Text Indent 2"/>
    <w:basedOn w:val="Normln"/>
    <w:link w:val="Zkladntextodsazen2Char"/>
    <w:uiPriority w:val="99"/>
    <w:qFormat/>
    <w:pPr>
      <w:tabs>
        <w:tab w:val="left" w:pos="2268"/>
      </w:tabs>
      <w:spacing w:before="0" w:line="480" w:lineRule="auto"/>
      <w:ind w:left="283"/>
    </w:pPr>
    <w:rPr>
      <w:rFonts w:eastAsia="Times New Roman" w:cs="Tahoma"/>
      <w:sz w:val="22"/>
      <w:szCs w:val="20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qFormat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16"/>
      <w:szCs w:val="16"/>
      <w:lang w:eastAsia="en-US"/>
    </w:rPr>
  </w:style>
  <w:style w:type="paragraph" w:styleId="Zvr">
    <w:name w:val="Closing"/>
    <w:basedOn w:val="Normln"/>
    <w:link w:val="ZvrChar"/>
    <w:uiPriority w:val="99"/>
    <w:qFormat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paragraph" w:styleId="Datum">
    <w:name w:val="Date"/>
    <w:basedOn w:val="Normln"/>
    <w:next w:val="Normln"/>
    <w:link w:val="Datum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Rozvrendokumentu1">
    <w:name w:val="Rozvržení dokumentu1"/>
    <w:basedOn w:val="Normln"/>
    <w:uiPriority w:val="99"/>
    <w:semiHidden/>
    <w:qFormat/>
    <w:pPr>
      <w:shd w:val="clear" w:color="000080" w:fill="000080"/>
      <w:tabs>
        <w:tab w:val="left" w:pos="2268"/>
      </w:tabs>
      <w:spacing w:before="0" w:line="240" w:lineRule="auto"/>
    </w:pPr>
    <w:rPr>
      <w:rFonts w:eastAsia="Times New Roman" w:cs="Times New Roman"/>
      <w:sz w:val="22"/>
      <w:szCs w:val="20"/>
    </w:rPr>
  </w:style>
  <w:style w:type="paragraph" w:styleId="Podpise-mailu">
    <w:name w:val="E-mail Signature"/>
    <w:basedOn w:val="Normln"/>
    <w:link w:val="Podpise-mailu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Adresanaoblku">
    <w:name w:val="envelope address"/>
    <w:basedOn w:val="Normln"/>
    <w:uiPriority w:val="99"/>
    <w:qFormat/>
    <w:pPr>
      <w:tabs>
        <w:tab w:val="left" w:pos="2268"/>
      </w:tabs>
      <w:spacing w:before="0" w:line="240" w:lineRule="auto"/>
      <w:ind w:left="2880"/>
    </w:pPr>
    <w:rPr>
      <w:rFonts w:ascii="Arial" w:eastAsia="Times New Roman" w:hAnsi="Arial" w:cs="Arial"/>
      <w:sz w:val="24"/>
      <w:szCs w:val="24"/>
      <w:lang w:eastAsia="en-US"/>
    </w:rPr>
  </w:style>
  <w:style w:type="paragraph" w:styleId="Zptenadresanaoblku">
    <w:name w:val="envelope return"/>
    <w:basedOn w:val="Normln"/>
    <w:uiPriority w:val="99"/>
    <w:qFormat/>
    <w:pPr>
      <w:tabs>
        <w:tab w:val="left" w:pos="2268"/>
      </w:tabs>
      <w:spacing w:before="0" w:line="240" w:lineRule="auto"/>
    </w:pPr>
    <w:rPr>
      <w:rFonts w:ascii="Arial" w:eastAsia="Times New Roman" w:hAnsi="Arial" w:cs="Arial"/>
      <w:sz w:val="22"/>
      <w:szCs w:val="20"/>
      <w:lang w:eastAsia="en-US"/>
    </w:rPr>
  </w:style>
  <w:style w:type="paragraph" w:styleId="AdresaHTML">
    <w:name w:val="HTML Address"/>
    <w:basedOn w:val="Normln"/>
    <w:link w:val="AdresaHTML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i/>
      <w:iCs/>
      <w:sz w:val="22"/>
      <w:szCs w:val="20"/>
      <w:lang w:eastAsia="en-US"/>
    </w:rPr>
  </w:style>
  <w:style w:type="paragraph" w:styleId="FormtovanvHTML">
    <w:name w:val="HTML Preformatted"/>
    <w:basedOn w:val="Normln"/>
    <w:link w:val="FormtovanvHTMLChar"/>
    <w:uiPriority w:val="99"/>
    <w:qFormat/>
    <w:pPr>
      <w:tabs>
        <w:tab w:val="left" w:pos="2268"/>
      </w:tabs>
      <w:spacing w:before="0" w:line="240" w:lineRule="auto"/>
    </w:pPr>
    <w:rPr>
      <w:rFonts w:ascii="Courier New" w:eastAsia="Times New Roman" w:hAnsi="Courier New" w:cs="Courier New"/>
      <w:sz w:val="22"/>
      <w:szCs w:val="20"/>
      <w:lang w:eastAsia="en-US"/>
    </w:rPr>
  </w:style>
  <w:style w:type="paragraph" w:styleId="Rejstk1">
    <w:name w:val="index 1"/>
    <w:basedOn w:val="Normln"/>
    <w:next w:val="Normln"/>
    <w:uiPriority w:val="99"/>
    <w:semiHidden/>
    <w:qFormat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Rejstk2">
    <w:name w:val="index 2"/>
    <w:basedOn w:val="Normln"/>
    <w:next w:val="Normln"/>
    <w:uiPriority w:val="99"/>
    <w:semiHidden/>
    <w:qFormat/>
    <w:pPr>
      <w:spacing w:before="0" w:line="240" w:lineRule="auto"/>
      <w:ind w:left="400" w:hanging="200"/>
    </w:pPr>
    <w:rPr>
      <w:rFonts w:eastAsia="Times New Roman" w:cs="Tahoma"/>
      <w:sz w:val="22"/>
      <w:szCs w:val="20"/>
      <w:lang w:eastAsia="en-US"/>
    </w:rPr>
  </w:style>
  <w:style w:type="paragraph" w:styleId="Rejstk3">
    <w:name w:val="index 3"/>
    <w:basedOn w:val="Normln"/>
    <w:next w:val="Normln"/>
    <w:uiPriority w:val="99"/>
    <w:semiHidden/>
    <w:qFormat/>
    <w:pPr>
      <w:spacing w:before="0" w:line="240" w:lineRule="auto"/>
      <w:ind w:left="600" w:hanging="200"/>
    </w:pPr>
    <w:rPr>
      <w:rFonts w:eastAsia="Times New Roman" w:cs="Tahoma"/>
      <w:sz w:val="22"/>
      <w:szCs w:val="20"/>
      <w:lang w:eastAsia="en-US"/>
    </w:rPr>
  </w:style>
  <w:style w:type="paragraph" w:styleId="Rejstk4">
    <w:name w:val="index 4"/>
    <w:basedOn w:val="Normln"/>
    <w:next w:val="Normln"/>
    <w:uiPriority w:val="99"/>
    <w:semiHidden/>
    <w:qFormat/>
    <w:pPr>
      <w:spacing w:before="0" w:line="240" w:lineRule="auto"/>
      <w:ind w:left="800" w:hanging="200"/>
    </w:pPr>
    <w:rPr>
      <w:rFonts w:eastAsia="Times New Roman" w:cs="Tahoma"/>
      <w:sz w:val="22"/>
      <w:szCs w:val="20"/>
      <w:lang w:eastAsia="en-US"/>
    </w:rPr>
  </w:style>
  <w:style w:type="paragraph" w:styleId="Rejstk5">
    <w:name w:val="index 5"/>
    <w:basedOn w:val="Normln"/>
    <w:next w:val="Normln"/>
    <w:uiPriority w:val="99"/>
    <w:semiHidden/>
    <w:qFormat/>
    <w:pPr>
      <w:spacing w:before="0" w:line="240" w:lineRule="auto"/>
      <w:ind w:left="1000" w:hanging="200"/>
    </w:pPr>
    <w:rPr>
      <w:rFonts w:eastAsia="Times New Roman" w:cs="Tahoma"/>
      <w:sz w:val="22"/>
      <w:szCs w:val="20"/>
      <w:lang w:eastAsia="en-US"/>
    </w:rPr>
  </w:style>
  <w:style w:type="paragraph" w:styleId="Rejstk6">
    <w:name w:val="index 6"/>
    <w:basedOn w:val="Normln"/>
    <w:next w:val="Normln"/>
    <w:uiPriority w:val="99"/>
    <w:semiHidden/>
    <w:qFormat/>
    <w:pPr>
      <w:spacing w:before="0" w:line="240" w:lineRule="auto"/>
      <w:ind w:left="1200" w:hanging="200"/>
    </w:pPr>
    <w:rPr>
      <w:rFonts w:eastAsia="Times New Roman" w:cs="Tahoma"/>
      <w:sz w:val="22"/>
      <w:szCs w:val="20"/>
      <w:lang w:eastAsia="en-US"/>
    </w:rPr>
  </w:style>
  <w:style w:type="paragraph" w:styleId="Rejstk7">
    <w:name w:val="index 7"/>
    <w:basedOn w:val="Normln"/>
    <w:next w:val="Normln"/>
    <w:uiPriority w:val="99"/>
    <w:semiHidden/>
    <w:qFormat/>
    <w:pPr>
      <w:spacing w:before="0" w:line="240" w:lineRule="auto"/>
      <w:ind w:left="1400" w:hanging="200"/>
    </w:pPr>
    <w:rPr>
      <w:rFonts w:eastAsia="Times New Roman" w:cs="Tahoma"/>
      <w:sz w:val="22"/>
      <w:szCs w:val="20"/>
      <w:lang w:eastAsia="en-US"/>
    </w:rPr>
  </w:style>
  <w:style w:type="paragraph" w:styleId="Rejstk8">
    <w:name w:val="index 8"/>
    <w:basedOn w:val="Normln"/>
    <w:next w:val="Normln"/>
    <w:uiPriority w:val="99"/>
    <w:semiHidden/>
    <w:qFormat/>
    <w:pPr>
      <w:spacing w:before="0" w:line="240" w:lineRule="auto"/>
      <w:ind w:left="1600" w:hanging="200"/>
    </w:pPr>
    <w:rPr>
      <w:rFonts w:eastAsia="Times New Roman" w:cs="Tahoma"/>
      <w:sz w:val="22"/>
      <w:szCs w:val="20"/>
      <w:lang w:eastAsia="en-US"/>
    </w:rPr>
  </w:style>
  <w:style w:type="paragraph" w:styleId="Rejstk9">
    <w:name w:val="index 9"/>
    <w:basedOn w:val="Normln"/>
    <w:next w:val="Normln"/>
    <w:uiPriority w:val="99"/>
    <w:semiHidden/>
    <w:qFormat/>
    <w:pPr>
      <w:spacing w:before="0" w:line="240" w:lineRule="auto"/>
      <w:ind w:left="1800" w:hanging="200"/>
    </w:pPr>
    <w:rPr>
      <w:rFonts w:eastAsia="Times New Roman" w:cs="Tahoma"/>
      <w:sz w:val="22"/>
      <w:szCs w:val="20"/>
      <w:lang w:eastAsia="en-US"/>
    </w:rPr>
  </w:style>
  <w:style w:type="paragraph" w:styleId="Seznamsodrkami3">
    <w:name w:val="List Bullet 3"/>
    <w:basedOn w:val="Normln"/>
    <w:uiPriority w:val="99"/>
    <w:qFormat/>
    <w:pPr>
      <w:numPr>
        <w:numId w:val="14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5">
    <w:name w:val="List Bullet 5"/>
    <w:basedOn w:val="Normln"/>
    <w:uiPriority w:val="99"/>
    <w:qFormat/>
    <w:pPr>
      <w:numPr>
        <w:numId w:val="16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">
    <w:name w:val="List Number"/>
    <w:basedOn w:val="Normln"/>
    <w:uiPriority w:val="99"/>
    <w:qFormat/>
    <w:pPr>
      <w:numPr>
        <w:numId w:val="17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Pokraovnseznamu">
    <w:name w:val="List Continue"/>
    <w:basedOn w:val="Normln"/>
    <w:uiPriority w:val="99"/>
    <w:qFormat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22"/>
      <w:szCs w:val="20"/>
      <w:lang w:eastAsia="en-US"/>
    </w:rPr>
  </w:style>
  <w:style w:type="paragraph" w:styleId="Pokraovnseznamu2">
    <w:name w:val="List Continue 2"/>
    <w:basedOn w:val="Normln"/>
    <w:uiPriority w:val="99"/>
    <w:qFormat/>
    <w:pPr>
      <w:tabs>
        <w:tab w:val="left" w:pos="2268"/>
      </w:tabs>
      <w:spacing w:before="0" w:line="240" w:lineRule="auto"/>
      <w:ind w:left="566"/>
    </w:pPr>
    <w:rPr>
      <w:rFonts w:eastAsia="Times New Roman" w:cs="Tahoma"/>
      <w:sz w:val="22"/>
      <w:szCs w:val="20"/>
      <w:lang w:eastAsia="en-US"/>
    </w:rPr>
  </w:style>
  <w:style w:type="paragraph" w:styleId="Pokraovnseznamu3">
    <w:name w:val="List Continue 3"/>
    <w:basedOn w:val="Normln"/>
    <w:uiPriority w:val="99"/>
    <w:qFormat/>
    <w:pPr>
      <w:tabs>
        <w:tab w:val="left" w:pos="2268"/>
      </w:tabs>
      <w:spacing w:before="0" w:line="240" w:lineRule="auto"/>
      <w:ind w:left="849"/>
    </w:pPr>
    <w:rPr>
      <w:rFonts w:eastAsia="Times New Roman" w:cs="Tahoma"/>
      <w:sz w:val="22"/>
      <w:szCs w:val="20"/>
      <w:lang w:eastAsia="en-US"/>
    </w:rPr>
  </w:style>
  <w:style w:type="paragraph" w:styleId="Pokraovnseznamu4">
    <w:name w:val="List Continue 4"/>
    <w:basedOn w:val="Normln"/>
    <w:uiPriority w:val="99"/>
    <w:qFormat/>
    <w:pPr>
      <w:tabs>
        <w:tab w:val="left" w:pos="2268"/>
      </w:tabs>
      <w:spacing w:before="0" w:line="240" w:lineRule="auto"/>
      <w:ind w:left="1132"/>
    </w:pPr>
    <w:rPr>
      <w:rFonts w:eastAsia="Times New Roman" w:cs="Tahoma"/>
      <w:sz w:val="22"/>
      <w:szCs w:val="20"/>
      <w:lang w:eastAsia="en-US"/>
    </w:rPr>
  </w:style>
  <w:style w:type="paragraph" w:styleId="Pokraovnseznamu5">
    <w:name w:val="List Continue 5"/>
    <w:basedOn w:val="Normln"/>
    <w:uiPriority w:val="99"/>
    <w:qFormat/>
    <w:pPr>
      <w:tabs>
        <w:tab w:val="left" w:pos="2268"/>
      </w:tabs>
      <w:spacing w:before="0" w:line="240" w:lineRule="auto"/>
      <w:ind w:left="1415"/>
    </w:pPr>
    <w:rPr>
      <w:rFonts w:eastAsia="Times New Roman" w:cs="Tahoma"/>
      <w:sz w:val="22"/>
      <w:szCs w:val="20"/>
      <w:lang w:eastAsia="en-US"/>
    </w:rPr>
  </w:style>
  <w:style w:type="paragraph" w:styleId="slovanseznam3">
    <w:name w:val="List Number 3"/>
    <w:basedOn w:val="Normln"/>
    <w:uiPriority w:val="99"/>
    <w:qFormat/>
    <w:pPr>
      <w:numPr>
        <w:numId w:val="18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4">
    <w:name w:val="List Number 4"/>
    <w:basedOn w:val="Normln"/>
    <w:uiPriority w:val="99"/>
    <w:qFormat/>
    <w:pPr>
      <w:tabs>
        <w:tab w:val="left" w:pos="1209"/>
        <w:tab w:val="left" w:pos="2268"/>
      </w:tabs>
      <w:spacing w:before="0" w:line="240" w:lineRule="auto"/>
      <w:ind w:left="1209" w:hanging="360"/>
    </w:pPr>
    <w:rPr>
      <w:rFonts w:eastAsia="Times New Roman" w:cs="Tahoma"/>
      <w:sz w:val="22"/>
      <w:szCs w:val="20"/>
      <w:lang w:eastAsia="en-US"/>
    </w:rPr>
  </w:style>
  <w:style w:type="paragraph" w:styleId="slovanseznam5">
    <w:name w:val="List Number 5"/>
    <w:basedOn w:val="Normln"/>
    <w:uiPriority w:val="99"/>
    <w:qFormat/>
    <w:pPr>
      <w:numPr>
        <w:numId w:val="20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Textmakra">
    <w:name w:val="macro"/>
    <w:link w:val="TextmakraChar"/>
    <w:uiPriority w:val="99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qFormat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tabs>
        <w:tab w:val="left" w:pos="2268"/>
      </w:tabs>
      <w:spacing w:before="0" w:line="240" w:lineRule="auto"/>
      <w:ind w:left="1134" w:hanging="1134"/>
    </w:pPr>
    <w:rPr>
      <w:rFonts w:ascii="Arial" w:eastAsia="Times New Roman" w:hAnsi="Arial" w:cs="Times New Roman"/>
      <w:sz w:val="24"/>
      <w:szCs w:val="24"/>
    </w:rPr>
  </w:style>
  <w:style w:type="paragraph" w:styleId="Normlnodsazen">
    <w:name w:val="Normal Indent"/>
    <w:basedOn w:val="Normln"/>
    <w:uiPriority w:val="99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Osloven">
    <w:name w:val="Salutation"/>
    <w:basedOn w:val="Normln"/>
    <w:next w:val="Normln"/>
    <w:link w:val="Osloven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Podpis">
    <w:name w:val="Signature"/>
    <w:basedOn w:val="Normln"/>
    <w:link w:val="Podpis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qFormat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Hlavikaobsahu">
    <w:name w:val="toa heading"/>
    <w:basedOn w:val="Normln"/>
    <w:next w:val="Normln"/>
    <w:uiPriority w:val="99"/>
    <w:semiHidden/>
    <w:qFormat/>
    <w:pPr>
      <w:tabs>
        <w:tab w:val="left" w:pos="2268"/>
      </w:tabs>
      <w:spacing w:line="240" w:lineRule="auto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paragraph" w:customStyle="1" w:styleId="Fixedtext">
    <w:name w:val="Fixed_text"/>
    <w:basedOn w:val="Normln"/>
    <w:uiPriority w:val="99"/>
    <w:qFormat/>
    <w:pPr>
      <w:spacing w:before="40" w:after="0" w:line="240" w:lineRule="auto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Registration">
    <w:name w:val="Registration"/>
    <w:basedOn w:val="Normln"/>
    <w:uiPriority w:val="99"/>
    <w:qFormat/>
    <w:pPr>
      <w:spacing w:before="40" w:after="0" w:line="240" w:lineRule="auto"/>
    </w:pPr>
    <w:rPr>
      <w:rFonts w:ascii="Arial" w:eastAsia="Times New Roman" w:hAnsi="Arial" w:cs="Arial"/>
      <w:caps/>
      <w:sz w:val="8"/>
      <w:szCs w:val="8"/>
      <w:lang w:val="en-GB"/>
    </w:rPr>
  </w:style>
  <w:style w:type="paragraph" w:customStyle="1" w:styleId="Tabulka">
    <w:name w:val="Tabulka"/>
    <w:basedOn w:val="Normln"/>
    <w:uiPriority w:val="99"/>
    <w:qFormat/>
    <w:pPr>
      <w:tabs>
        <w:tab w:val="left" w:pos="2977"/>
      </w:tabs>
      <w:spacing w:before="40" w:after="40" w:line="240" w:lineRule="auto"/>
      <w:ind w:left="113" w:right="113"/>
    </w:pPr>
    <w:rPr>
      <w:rFonts w:ascii="Cambria" w:eastAsia="Times New Roman" w:hAnsi="Cambria" w:cs="Times New Roman"/>
      <w:color w:val="1C1C1C"/>
      <w:sz w:val="18"/>
      <w:szCs w:val="18"/>
    </w:rPr>
  </w:style>
  <w:style w:type="paragraph" w:customStyle="1" w:styleId="Tabulka-popis">
    <w:name w:val="Tabulka - popis"/>
    <w:basedOn w:val="Tabulka"/>
    <w:uiPriority w:val="99"/>
    <w:qFormat/>
  </w:style>
  <w:style w:type="paragraph" w:customStyle="1" w:styleId="PARNormalodsazeneitalic">
    <w:name w:val="PAR_Normal_odsazene_italic"/>
    <w:link w:val="PARNormalodsazeneitalicChar"/>
    <w:uiPriority w:val="99"/>
    <w:qFormat/>
    <w:pPr>
      <w:tabs>
        <w:tab w:val="left" w:pos="5103"/>
        <w:tab w:val="right" w:pos="9639"/>
      </w:tabs>
      <w:spacing w:after="120"/>
      <w:ind w:left="1134"/>
    </w:pPr>
    <w:rPr>
      <w:rFonts w:ascii="Verdana" w:eastAsia="Times New Roman" w:hAnsi="Verdana" w:cs="Times New Roman"/>
      <w:i/>
      <w:sz w:val="16"/>
      <w:szCs w:val="22"/>
      <w:lang w:val="en-US"/>
    </w:rPr>
  </w:style>
  <w:style w:type="paragraph" w:customStyle="1" w:styleId="PARNormal">
    <w:name w:val="PAR_Normal"/>
    <w:uiPriority w:val="99"/>
    <w:qFormat/>
    <w:pPr>
      <w:tabs>
        <w:tab w:val="left" w:pos="1985"/>
        <w:tab w:val="left" w:pos="5103"/>
        <w:tab w:val="right" w:pos="9639"/>
      </w:tabs>
      <w:spacing w:before="60" w:after="60"/>
    </w:pPr>
    <w:rPr>
      <w:rFonts w:ascii="Verdana" w:eastAsia="Times New Roman" w:hAnsi="Verdana" w:cs="Times New Roman"/>
      <w:sz w:val="18"/>
      <w:szCs w:val="20"/>
      <w:lang w:val="en-US" w:eastAsia="en-US"/>
    </w:rPr>
  </w:style>
  <w:style w:type="paragraph" w:customStyle="1" w:styleId="PARSectionheader">
    <w:name w:val="PAR_Section header"/>
    <w:next w:val="PARNormal"/>
    <w:uiPriority w:val="99"/>
    <w:qFormat/>
    <w:pPr>
      <w:spacing w:before="360" w:after="240"/>
    </w:pPr>
    <w:rPr>
      <w:rFonts w:ascii="Verdana" w:eastAsia="Times New Roman" w:hAnsi="Verdana" w:cs="Times New Roman"/>
      <w:b/>
      <w:sz w:val="22"/>
      <w:szCs w:val="20"/>
      <w:u w:val="single"/>
      <w:lang w:val="sk-SK" w:eastAsia="en-US"/>
    </w:rPr>
  </w:style>
  <w:style w:type="paragraph" w:customStyle="1" w:styleId="PAROdrazka1bold">
    <w:name w:val="PAR_Odrazka_1_bold"/>
    <w:link w:val="PAROdrazka1boldChar"/>
    <w:uiPriority w:val="99"/>
    <w:qFormat/>
    <w:pPr>
      <w:tabs>
        <w:tab w:val="right" w:pos="9639"/>
      </w:tabs>
      <w:spacing w:before="60" w:after="120"/>
    </w:pPr>
    <w:rPr>
      <w:rFonts w:ascii="Verdana" w:eastAsia="Times New Roman" w:hAnsi="Verdana" w:cs="Times New Roman"/>
      <w:b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qFormat/>
    <w:pPr>
      <w:tabs>
        <w:tab w:val="left" w:pos="5103"/>
        <w:tab w:val="right" w:pos="9639"/>
      </w:tabs>
      <w:spacing w:after="120"/>
      <w:ind w:left="1134"/>
    </w:pPr>
    <w:rPr>
      <w:rFonts w:ascii="Verdana" w:eastAsia="Times New Roman" w:hAnsi="Verdana" w:cs="Times New Roman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qFormat/>
    <w:pPr>
      <w:keepLines w:val="0"/>
      <w:spacing w:before="120" w:after="60"/>
      <w:ind w:left="283" w:hanging="283"/>
    </w:pPr>
    <w:rPr>
      <w:rFonts w:ascii="Georgia" w:eastAsia="Times New Roman" w:hAnsi="Georgia" w:cs="Georgia"/>
      <w:b w:val="0"/>
      <w:smallCaps w:val="0"/>
      <w:color w:val="000000"/>
      <w:sz w:val="20"/>
      <w:szCs w:val="20"/>
    </w:rPr>
  </w:style>
  <w:style w:type="paragraph" w:customStyle="1" w:styleId="Prohlen">
    <w:name w:val="Prohlášení"/>
    <w:basedOn w:val="Normln"/>
    <w:uiPriority w:val="99"/>
    <w:qFormat/>
    <w:pPr>
      <w:spacing w:before="0"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customStyle="1" w:styleId="StyleHeading1After6pt">
    <w:name w:val="Style Heading 1 + After:  6 pt"/>
    <w:basedOn w:val="Nadpis10"/>
    <w:uiPriority w:val="99"/>
    <w:qFormat/>
    <w:pPr>
      <w:keepLines w:val="0"/>
      <w:pBdr>
        <w:bottom w:val="nil"/>
      </w:pBdr>
      <w:tabs>
        <w:tab w:val="left" w:pos="2268"/>
      </w:tabs>
      <w:spacing w:after="60" w:line="360" w:lineRule="auto"/>
      <w:ind w:left="431" w:hanging="431"/>
    </w:pPr>
    <w:rPr>
      <w:rFonts w:ascii="Arial" w:eastAsia="Times New Roman" w:hAnsi="Arial" w:cs="Times New Roman"/>
      <w:bCs/>
      <w:smallCaps w:val="0"/>
      <w:color w:val="auto"/>
      <w:sz w:val="28"/>
      <w:szCs w:val="20"/>
    </w:rPr>
  </w:style>
  <w:style w:type="paragraph" w:customStyle="1" w:styleId="Style1">
    <w:name w:val="Style1"/>
    <w:basedOn w:val="Odstavecseseznamem"/>
    <w:uiPriority w:val="99"/>
    <w:qFormat/>
    <w:pPr>
      <w:numPr>
        <w:numId w:val="21"/>
      </w:numPr>
      <w:tabs>
        <w:tab w:val="left" w:pos="567"/>
        <w:tab w:val="left" w:pos="1492"/>
      </w:tabs>
      <w:spacing w:before="0" w:after="240" w:line="240" w:lineRule="auto"/>
      <w:ind w:left="567" w:hanging="567"/>
      <w:contextualSpacing w:val="0"/>
    </w:pPr>
    <w:rPr>
      <w:rFonts w:eastAsia="Times New Roman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qFormat/>
    <w:pPr>
      <w:ind w:left="1980" w:hanging="1980"/>
      <w:jc w:val="both"/>
    </w:pPr>
    <w:rPr>
      <w:rFonts w:ascii="Tahoma" w:hAnsi="Tahoma"/>
      <w:sz w:val="20"/>
    </w:rPr>
  </w:style>
  <w:style w:type="paragraph" w:customStyle="1" w:styleId="Odstavecseseznamem2">
    <w:name w:val="Odstavec se seznamem2"/>
    <w:basedOn w:val="Normln"/>
    <w:uiPriority w:val="99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CaptionIntroductionparagraph">
    <w:name w:val="Caption Introduction paragraph"/>
    <w:uiPriority w:val="99"/>
    <w:qFormat/>
    <w:pPr>
      <w:numPr>
        <w:numId w:val="22"/>
      </w:numPr>
      <w:spacing w:before="240" w:after="240"/>
    </w:pPr>
    <w:rPr>
      <w:rFonts w:ascii="Arial" w:eastAsia="Times New Roman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qFormat/>
    <w:pPr>
      <w:numPr>
        <w:numId w:val="23"/>
      </w:numPr>
      <w:spacing w:line="240" w:lineRule="auto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FSCNormal">
    <w:name w:val="FSCNormal"/>
    <w:link w:val="FSCNormalChar"/>
    <w:uiPriority w:val="99"/>
    <w:qFormat/>
    <w:pPr>
      <w:spacing w:after="60"/>
      <w:jc w:val="both"/>
    </w:pPr>
    <w:rPr>
      <w:rFonts w:ascii="Arial" w:eastAsia="Times New Roman" w:hAnsi="Arial" w:cs="Times New Roman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qFormat/>
    <w:pPr>
      <w:numPr>
        <w:numId w:val="19"/>
      </w:numPr>
      <w:tabs>
        <w:tab w:val="left" w:pos="870"/>
      </w:tabs>
      <w:spacing w:before="480" w:after="60" w:line="276" w:lineRule="auto"/>
      <w:ind w:left="870" w:firstLine="0"/>
    </w:pPr>
    <w:rPr>
      <w:rFonts w:ascii="Cambria" w:eastAsia="Times New Roman" w:hAnsi="Cambria" w:cs="Times New Roman"/>
      <w:b/>
      <w:i/>
      <w:color w:val="auto"/>
      <w:sz w:val="24"/>
    </w:rPr>
  </w:style>
  <w:style w:type="paragraph" w:customStyle="1" w:styleId="SUBNADPIS">
    <w:name w:val="SUBNADPIS"/>
    <w:basedOn w:val="Normln"/>
    <w:uiPriority w:val="99"/>
    <w:qFormat/>
    <w:pPr>
      <w:numPr>
        <w:numId w:val="24"/>
      </w:numPr>
      <w:spacing w:after="0"/>
    </w:pPr>
    <w:rPr>
      <w:rFonts w:ascii="Arial" w:eastAsia="Times New Roman" w:hAnsi="Arial" w:cs="Times New Roman"/>
      <w:sz w:val="22"/>
      <w:szCs w:val="24"/>
    </w:rPr>
  </w:style>
  <w:style w:type="paragraph" w:customStyle="1" w:styleId="19anodst">
    <w:name w:val="19an_odst"/>
    <w:basedOn w:val="Normln"/>
    <w:uiPriority w:val="99"/>
    <w:qFormat/>
    <w:pPr>
      <w:tabs>
        <w:tab w:val="left" w:pos="567"/>
        <w:tab w:val="right" w:pos="9639"/>
      </w:tabs>
      <w:spacing w:before="0"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normalbulletbl">
    <w:name w:val="normal bullet bílá"/>
    <w:basedOn w:val="Normln"/>
    <w:uiPriority w:val="99"/>
    <w:qFormat/>
    <w:pPr>
      <w:numPr>
        <w:numId w:val="25"/>
      </w:numPr>
      <w:spacing w:before="0" w:after="0" w:line="240" w:lineRule="auto"/>
    </w:pPr>
    <w:rPr>
      <w:rFonts w:ascii="Arial" w:eastAsia="Times New Roman" w:hAnsi="Arial" w:cs="Times New Roman"/>
      <w:sz w:val="22"/>
      <w:szCs w:val="20"/>
    </w:rPr>
  </w:style>
  <w:style w:type="paragraph" w:customStyle="1" w:styleId="Popistabulky">
    <w:name w:val="Popis tabulky"/>
    <w:basedOn w:val="Normln"/>
    <w:uiPriority w:val="99"/>
    <w:qFormat/>
    <w:pPr>
      <w:spacing w:before="0" w:after="200"/>
      <w:jc w:val="center"/>
    </w:pPr>
    <w:rPr>
      <w:rFonts w:eastAsia="Times New Roman" w:cs="Times New Roman"/>
      <w:i/>
      <w:sz w:val="22"/>
      <w:szCs w:val="22"/>
      <w:lang w:eastAsia="en-US"/>
    </w:rPr>
  </w:style>
  <w:style w:type="paragraph" w:customStyle="1" w:styleId="normsodrazkou">
    <w:name w:val="norm s odrazkou"/>
    <w:basedOn w:val="Normln"/>
    <w:link w:val="normsodrazkouChar"/>
    <w:uiPriority w:val="99"/>
    <w:qFormat/>
    <w:pPr>
      <w:numPr>
        <w:numId w:val="26"/>
      </w:numPr>
      <w:spacing w:after="0"/>
    </w:pPr>
    <w:rPr>
      <w:rFonts w:ascii="Arial" w:eastAsia="Times New Roman" w:hAnsi="Arial" w:cs="Times New Roman"/>
      <w:sz w:val="20"/>
      <w:szCs w:val="24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pPr>
      <w:pBdr>
        <w:top w:val="single" w:sz="4" w:space="1" w:color="E46C0A"/>
        <w:bottom w:val="single" w:sz="4" w:space="4" w:color="E46C0A"/>
      </w:pBdr>
      <w:spacing w:beforeAutospacing="1" w:afterAutospacing="1" w:line="240" w:lineRule="auto"/>
      <w:ind w:left="936" w:right="936"/>
      <w:contextualSpacing/>
    </w:pPr>
    <w:rPr>
      <w:rFonts w:eastAsia="Times New Roman" w:cs="Times New Roman"/>
      <w:b/>
      <w:bCs/>
      <w:i/>
      <w:iCs/>
      <w:color w:val="4F6228"/>
      <w:sz w:val="22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Normln-msk">
    <w:name w:val="Normální - Římská"/>
    <w:basedOn w:val="Normln"/>
    <w:uiPriority w:val="99"/>
    <w:qFormat/>
    <w:pPr>
      <w:tabs>
        <w:tab w:val="left" w:pos="1985"/>
      </w:tabs>
      <w:spacing w:before="0" w:line="240" w:lineRule="auto"/>
    </w:pPr>
    <w:rPr>
      <w:rFonts w:eastAsia="MS ??"/>
      <w:sz w:val="22"/>
      <w:szCs w:val="24"/>
      <w:lang w:eastAsia="en-US"/>
    </w:rPr>
  </w:style>
  <w:style w:type="paragraph" w:customStyle="1" w:styleId="Odrka1">
    <w:name w:val="Odrážka 1"/>
    <w:basedOn w:val="Normln"/>
    <w:uiPriority w:val="99"/>
    <w:qFormat/>
    <w:pPr>
      <w:numPr>
        <w:numId w:val="27"/>
      </w:numPr>
      <w:spacing w:after="0" w:line="240" w:lineRule="auto"/>
    </w:pPr>
    <w:rPr>
      <w:rFonts w:ascii="Verdana" w:eastAsia="Times New Roman" w:hAnsi="Verdana" w:cs="Times New Roman"/>
      <w:sz w:val="22"/>
      <w:szCs w:val="24"/>
    </w:rPr>
  </w:style>
  <w:style w:type="paragraph" w:customStyle="1" w:styleId="Odrka2">
    <w:name w:val="Odrážka 2"/>
    <w:basedOn w:val="Normln"/>
    <w:uiPriority w:val="99"/>
    <w:qFormat/>
    <w:pPr>
      <w:tabs>
        <w:tab w:val="left" w:pos="1134"/>
      </w:tabs>
      <w:spacing w:after="0" w:line="240" w:lineRule="auto"/>
      <w:ind w:left="1134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3">
    <w:name w:val="Odrážka 3"/>
    <w:basedOn w:val="Normln"/>
    <w:uiPriority w:val="99"/>
    <w:qFormat/>
    <w:pPr>
      <w:tabs>
        <w:tab w:val="left" w:pos="1701"/>
      </w:tabs>
      <w:spacing w:after="0" w:line="240" w:lineRule="auto"/>
      <w:ind w:left="1701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4">
    <w:name w:val="Odrážka 4"/>
    <w:basedOn w:val="Normln"/>
    <w:uiPriority w:val="99"/>
    <w:qFormat/>
    <w:pPr>
      <w:tabs>
        <w:tab w:val="left" w:pos="2268"/>
      </w:tabs>
      <w:spacing w:after="0" w:line="240" w:lineRule="auto"/>
      <w:ind w:left="2268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Pa2">
    <w:name w:val="Pa2"/>
    <w:basedOn w:val="Normln"/>
    <w:next w:val="Normln"/>
    <w:uiPriority w:val="99"/>
    <w:qFormat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Pa4">
    <w:name w:val="Pa4"/>
    <w:basedOn w:val="Normln"/>
    <w:next w:val="Normln"/>
    <w:uiPriority w:val="99"/>
    <w:qFormat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pole">
    <w:name w:val="pole"/>
    <w:basedOn w:val="Normln"/>
    <w:uiPriority w:val="99"/>
    <w:qFormat/>
    <w:pPr>
      <w:tabs>
        <w:tab w:val="left" w:pos="1701"/>
      </w:tabs>
      <w:spacing w:before="0" w:after="0" w:line="240" w:lineRule="auto"/>
      <w:ind w:left="1701" w:hanging="1701"/>
      <w:jc w:val="left"/>
    </w:pPr>
    <w:rPr>
      <w:rFonts w:ascii="Arial" w:hAnsi="Arial" w:cs="Times New Roman"/>
      <w:sz w:val="22"/>
      <w:szCs w:val="22"/>
      <w:lang w:eastAsia="en-US"/>
    </w:rPr>
  </w:style>
  <w:style w:type="paragraph" w:customStyle="1" w:styleId="odstavec">
    <w:name w:val="odstavec"/>
    <w:basedOn w:val="Normln"/>
    <w:link w:val="odstavecChar"/>
    <w:qFormat/>
    <w:pPr>
      <w:spacing w:before="0"/>
      <w:ind w:left="851"/>
      <w:jc w:val="left"/>
    </w:pPr>
    <w:rPr>
      <w:rFonts w:ascii="Calibri Light" w:hAnsi="Calibri Light"/>
      <w:color w:val="262626"/>
    </w:rPr>
  </w:style>
  <w:style w:type="paragraph" w:customStyle="1" w:styleId="CM1">
    <w:name w:val="CM1"/>
    <w:basedOn w:val="Default"/>
    <w:next w:val="Default"/>
    <w:uiPriority w:val="99"/>
    <w:qFormat/>
    <w:pPr>
      <w:widowControl w:val="0"/>
      <w:spacing w:line="32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qFormat/>
    <w:pPr>
      <w:widowControl w:val="0"/>
      <w:spacing w:after="77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qFormat/>
    <w:pPr>
      <w:widowControl w:val="0"/>
      <w:spacing w:line="291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qFormat/>
    <w:pPr>
      <w:widowControl w:val="0"/>
      <w:spacing w:after="75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qFormat/>
    <w:pPr>
      <w:widowControl w:val="0"/>
      <w:spacing w:after="223"/>
    </w:pPr>
    <w:rPr>
      <w:rFonts w:cs="Times New Roman"/>
      <w:color w:val="auto"/>
    </w:rPr>
  </w:style>
  <w:style w:type="paragraph" w:customStyle="1" w:styleId="bodspecifikace">
    <w:name w:val="bod specifikace"/>
    <w:basedOn w:val="Normln"/>
    <w:link w:val="bodspecifikaceChar"/>
    <w:uiPriority w:val="99"/>
    <w:qFormat/>
    <w:pPr>
      <w:widowControl w:val="0"/>
      <w:numPr>
        <w:numId w:val="28"/>
      </w:numPr>
      <w:tabs>
        <w:tab w:val="left" w:pos="851"/>
      </w:tabs>
      <w:spacing w:before="0" w:after="0" w:line="240" w:lineRule="auto"/>
    </w:pPr>
    <w:rPr>
      <w:rFonts w:eastAsia="Times New Roman" w:cs="Times New Roman"/>
      <w:b/>
    </w:rPr>
  </w:style>
  <w:style w:type="paragraph" w:customStyle="1" w:styleId="Odstavec1-nabdka">
    <w:name w:val="Odstavec 1 - nabídka"/>
    <w:basedOn w:val="Normln"/>
    <w:link w:val="Odstavec1-nabdkaChar"/>
    <w:uiPriority w:val="99"/>
    <w:qFormat/>
    <w:pPr>
      <w:spacing w:before="0"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odrky1-nabdka">
    <w:name w:val="odrážky 1 - nabídka"/>
    <w:basedOn w:val="Odstavec1-nabdka"/>
    <w:next w:val="Odstavec1-nabdka"/>
    <w:qFormat/>
    <w:pPr>
      <w:numPr>
        <w:numId w:val="29"/>
      </w:numPr>
      <w:tabs>
        <w:tab w:val="left" w:pos="360"/>
        <w:tab w:val="left" w:pos="432"/>
        <w:tab w:val="left" w:pos="851"/>
        <w:tab w:val="left" w:pos="1134"/>
      </w:tabs>
      <w:ind w:left="1135" w:firstLine="0"/>
    </w:pPr>
    <w:rPr>
      <w:rFonts w:ascii="Tahoma" w:hAnsi="Tahoma"/>
    </w:rPr>
  </w:style>
  <w:style w:type="paragraph" w:customStyle="1" w:styleId="Ozahlvinazevspol">
    <w:name w:val="O_zahlvi_nazev_spol"/>
    <w:basedOn w:val="Normln"/>
    <w:link w:val="OzahlvinazevspolChar"/>
    <w:qFormat/>
    <w:pPr>
      <w:pBdr>
        <w:bottom w:val="single" w:sz="12" w:space="3" w:color="A6A6A6"/>
      </w:pBdr>
      <w:tabs>
        <w:tab w:val="center" w:pos="4536"/>
        <w:tab w:val="right" w:pos="9072"/>
      </w:tabs>
      <w:spacing w:before="0" w:after="120" w:line="300" w:lineRule="auto"/>
      <w:jc w:val="right"/>
    </w:pPr>
    <w:rPr>
      <w:rFonts w:ascii="Arial" w:hAnsi="Arial" w:cs="Arial"/>
      <w:bCs/>
      <w:sz w:val="20"/>
    </w:rPr>
  </w:style>
  <w:style w:type="paragraph" w:customStyle="1" w:styleId="Odrka2doplohy">
    <w:name w:val="Odrážka 2 do přílohy"/>
    <w:basedOn w:val="Normln"/>
    <w:link w:val="Odrka2doplohyChar"/>
    <w:uiPriority w:val="99"/>
    <w:qFormat/>
    <w:pPr>
      <w:numPr>
        <w:numId w:val="30"/>
      </w:numPr>
      <w:spacing w:before="0" w:after="0" w:line="240" w:lineRule="auto"/>
    </w:pPr>
  </w:style>
  <w:style w:type="paragraph" w:customStyle="1" w:styleId="msonormal0">
    <w:name w:val="msonormal"/>
    <w:basedOn w:val="Normln"/>
    <w:uiPriority w:val="99"/>
    <w:qFormat/>
    <w:rPr>
      <w:rFonts w:eastAsia="Times New Roman" w:cs="Times New Roman"/>
      <w:sz w:val="22"/>
      <w:szCs w:val="24"/>
    </w:rPr>
  </w:style>
  <w:style w:type="paragraph" w:customStyle="1" w:styleId="Tlotextu">
    <w:name w:val="Tělo textu"/>
    <w:basedOn w:val="Normln"/>
    <w:qFormat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2-obecndokument">
    <w:name w:val="Odstavec 2 - obecný dokument"/>
    <w:basedOn w:val="Normln"/>
    <w:uiPriority w:val="99"/>
    <w:qFormat/>
    <w:pPr>
      <w:spacing w:before="120" w:after="0" w:line="240" w:lineRule="auto"/>
      <w:ind w:left="357"/>
    </w:pPr>
    <w:rPr>
      <w:rFonts w:ascii="Tahoma" w:eastAsia="Times New Roman" w:hAnsi="Tahoma" w:cs="Times New Roman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qFormat/>
    <w:pPr>
      <w:spacing w:before="120" w:after="0" w:line="240" w:lineRule="auto"/>
    </w:pPr>
    <w:rPr>
      <w:rFonts w:ascii="Tahoma" w:eastAsia="Times New Roman" w:hAnsi="Tahoma" w:cs="Times New Roman"/>
      <w:color w:val="00000A"/>
      <w:sz w:val="20"/>
      <w:szCs w:val="20"/>
    </w:rPr>
  </w:style>
  <w:style w:type="paragraph" w:customStyle="1" w:styleId="Nadpis3uroven">
    <w:name w:val="Nadpis 3 uroven"/>
    <w:basedOn w:val="Nadpis3"/>
    <w:qFormat/>
    <w:pPr>
      <w:keepLines w:val="0"/>
      <w:spacing w:after="60" w:line="360" w:lineRule="auto"/>
    </w:pPr>
    <w:rPr>
      <w:rFonts w:ascii="Arial" w:eastAsia="Times New Roman" w:hAnsi="Arial" w:cs="Arial"/>
      <w:b/>
      <w:bCs/>
      <w:i/>
      <w:iCs/>
      <w:color w:val="auto"/>
      <w:sz w:val="22"/>
      <w:szCs w:val="22"/>
    </w:rPr>
  </w:style>
  <w:style w:type="numbering" w:customStyle="1" w:styleId="Styl2">
    <w:name w:val="Styl2"/>
    <w:qFormat/>
  </w:style>
  <w:style w:type="table" w:customStyle="1" w:styleId="TableGridLight">
    <w:name w:val="Table Grid Light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Prosttabulka2">
    <w:name w:val="Plain Table 2"/>
    <w:basedOn w:val="Normlntabulka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4">
    <w:name w:val="Plain Table 4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5">
    <w:name w:val="Plain Table 5"/>
    <w:basedOn w:val="Normlntabulka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D582C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B8357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</w:tcPr>
    </w:tblStylePr>
  </w:style>
  <w:style w:type="table" w:styleId="Tabulkasmkou2">
    <w:name w:val="Grid Table 2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48312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CC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FBE5CC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D582C" w:themeColor="accent2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DDD2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4DDD2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65640" w:themeColor="accent3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DAD3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DAD3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8357" w:themeColor="accent4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BE5D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BE5DC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2BC80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1E4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2F1E4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4A088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9EBE6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9EBE6" w:themeFill="accent6" w:themeFillTint="34"/>
      </w:tcPr>
    </w:tblStylePr>
  </w:style>
  <w:style w:type="table" w:styleId="Tabulkasmkou3">
    <w:name w:val="Grid Table 3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BE5CC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FBE5CC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4DDD2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4DDD2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ADAD3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DAD3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BE5D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BE5DC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2F1E4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2F1E4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9EBE6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9EBE6" w:themeFill="accent6" w:themeFillTint="34"/>
      </w:tcPr>
    </w:tblStylePr>
  </w:style>
  <w:style w:type="table" w:styleId="Tabulkasmkou4">
    <w:name w:val="Grid Table 4"/>
    <w:basedOn w:val="Normlntabulka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  <w:insideV w:val="single" w:sz="4" w:space="0" w:color="F4B974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</w:tcBorders>
        <w:shd w:val="clear" w:color="FFFFFF" w:fill="ED8D1E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6CE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FBE6CE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  <w:insideV w:val="single" w:sz="4" w:space="0" w:color="E19D7F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</w:tcBorders>
        <w:shd w:val="clear" w:color="FFFFFF" w:fill="E09879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DDD2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4DDD2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  <w:insideV w:val="single" w:sz="4" w:space="0" w:color="C69B87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FFFFFF" w:fill="865640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DAD3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DAD3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  <w:insideV w:val="single" w:sz="4" w:space="0" w:color="C8B99D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  <w:shd w:val="clear" w:color="FFFFFF" w:fill="C4B497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BE5D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BE5DC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  <w:shd w:val="clear" w:color="FFFFFF" w:fill="C2BC8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1E4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2F1E4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  <w:shd w:val="clear" w:color="FFFFFF" w:fill="94A088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9EBE6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9EBE6" w:themeFill="accent6" w:themeFillTint="34"/>
      </w:tcPr>
    </w:tblStylePr>
  </w:style>
  <w:style w:type="table" w:styleId="Tmavtabulkasmkou5">
    <w:name w:val="Grid Table 5 Dark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E48312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48312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E48312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E48312" w:themeFill="accent1"/>
      </w:tcPr>
    </w:tblStylePr>
    <w:tblStylePr w:type="band1Vert">
      <w:tblPr/>
      <w:tcPr>
        <w:shd w:val="clear" w:color="FFFFFF" w:fill="F6C68E" w:themeFill="accent1" w:themeFillTint="75"/>
      </w:tcPr>
    </w:tblStylePr>
    <w:tblStylePr w:type="band1Horz">
      <w:tblPr/>
      <w:tcPr>
        <w:shd w:val="clear" w:color="FFFFFF" w:fill="F6C68E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BD582C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BD582C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BD582C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BD582C" w:themeFill="accent2"/>
      </w:tcPr>
    </w:tblStylePr>
    <w:tblStylePr w:type="band1Vert">
      <w:tblPr/>
      <w:tcPr>
        <w:shd w:val="clear" w:color="FFFFFF" w:fill="E7AF97" w:themeFill="accent2" w:themeFillTint="75"/>
      </w:tcPr>
    </w:tblStylePr>
    <w:tblStylePr w:type="band1Horz">
      <w:tblPr/>
      <w:tcPr>
        <w:shd w:val="clear" w:color="FFFFFF" w:fill="E7AF97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865640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65640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865640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865640" w:themeFill="accent3"/>
      </w:tcPr>
    </w:tblStylePr>
    <w:tblStylePr w:type="band1Vert">
      <w:tblPr/>
      <w:tcPr>
        <w:shd w:val="clear" w:color="FFFFFF" w:fill="D0AD9E" w:themeFill="accent3" w:themeFillTint="75"/>
      </w:tcPr>
    </w:tblStylePr>
    <w:tblStylePr w:type="band1Horz">
      <w:tblPr/>
      <w:tcPr>
        <w:shd w:val="clear" w:color="FFFFFF" w:fill="D0AD9E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9B8357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8357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9B8357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9B8357" w:themeFill="accent4"/>
      </w:tcPr>
    </w:tblStylePr>
    <w:tblStylePr w:type="band1Vert">
      <w:tblPr/>
      <w:tcPr>
        <w:shd w:val="clear" w:color="FFFFFF" w:fill="D2C6B0" w:themeFill="accent4" w:themeFillTint="75"/>
      </w:tcPr>
    </w:tblStylePr>
    <w:tblStylePr w:type="band1Horz">
      <w:tblPr/>
      <w:tcPr>
        <w:shd w:val="clear" w:color="FFFFFF" w:fill="D2C6B0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C2BC80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2BC80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C2BC80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C2BC80" w:themeFill="accent5"/>
      </w:tcPr>
    </w:tblStylePr>
    <w:tblStylePr w:type="band1Vert">
      <w:tblPr/>
      <w:tcPr>
        <w:shd w:val="clear" w:color="FFFFFF" w:fill="E3E0C4" w:themeFill="accent5" w:themeFillTint="75"/>
      </w:tcPr>
    </w:tblStylePr>
    <w:tblStylePr w:type="band1Horz">
      <w:tblPr/>
      <w:tcPr>
        <w:shd w:val="clear" w:color="FFFFFF" w:fill="E3E0C4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FFFF" w:fill="94A088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4A088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94A088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94A088" w:themeFill="accent6"/>
      </w:tcPr>
    </w:tblStylePr>
    <w:tblStylePr w:type="band1Vert">
      <w:tblPr/>
      <w:tcPr>
        <w:shd w:val="clear" w:color="FFFFFF" w:fill="CDD3C8" w:themeFill="accent6" w:themeFillTint="75"/>
      </w:tcPr>
    </w:tblStylePr>
    <w:tblStylePr w:type="band1Horz">
      <w:tblPr/>
      <w:tcPr>
        <w:shd w:val="clear" w:color="FFFFFF" w:fill="CDD3C8" w:themeFill="accent6" w:themeFillTint="75"/>
      </w:tcPr>
    </w:tblStylePr>
  </w:style>
  <w:style w:type="table" w:styleId="Barevntabulkasmkou6">
    <w:name w:val="Grid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tblPr>
      <w:tblStyleRowBandSize w:val="1"/>
      <w:tblStyleColBandSize w:val="1"/>
      <w:tblBorders>
        <w:top w:val="single" w:sz="4" w:space="0" w:color="F5C084" w:themeColor="accent1" w:themeTint="80"/>
        <w:left w:val="single" w:sz="4" w:space="0" w:color="F5C084" w:themeColor="accent1" w:themeTint="80"/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color w:val="F5C084" w:themeColor="accent1" w:themeTint="80" w:themeShade="95"/>
      </w:rPr>
    </w:tblStylePr>
    <w:tblStylePr w:type="firstCol">
      <w:rPr>
        <w:b/>
        <w:color w:val="F5C084" w:themeColor="accent1" w:themeTint="80" w:themeShade="95"/>
      </w:rPr>
    </w:tblStylePr>
    <w:tblStylePr w:type="lastCol">
      <w:rPr>
        <w:b/>
        <w:color w:val="F5C084" w:themeColor="accent1" w:themeTint="80" w:themeShade="95"/>
      </w:rPr>
    </w:tblStylePr>
    <w:tblStylePr w:type="band1Vert">
      <w:tblPr/>
      <w:tcPr>
        <w:shd w:val="clear" w:color="FFFFFF" w:fill="FBE5CC" w:themeFill="accent1" w:themeFillTint="34"/>
      </w:tcPr>
    </w:tblStylePr>
    <w:tblStylePr w:type="band1Horz">
      <w:rPr>
        <w:color w:val="F5C084" w:themeColor="accent1" w:themeTint="80" w:themeShade="95"/>
        <w:sz w:val="22"/>
      </w:rPr>
      <w:tblPr/>
      <w:tcPr>
        <w:shd w:val="clear" w:color="FFFFFF" w:fill="FBE5CC" w:themeFill="accent1" w:themeFillTint="34"/>
      </w:tcPr>
    </w:tblStylePr>
    <w:tblStylePr w:type="band2Horz">
      <w:rPr>
        <w:color w:val="F5C084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12" w:space="0" w:color="BD582C" w:themeColor="accent2"/>
        </w:tcBorders>
      </w:tcPr>
    </w:tblStylePr>
    <w:tblStylePr w:type="lastRow">
      <w:rPr>
        <w:b/>
        <w:color w:val="E09879" w:themeColor="accent2" w:themeTint="97" w:themeShade="95"/>
      </w:r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FFFFF" w:fill="F4DDD2" w:themeFill="accent2" w:themeFillTint="32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FFFFF" w:fill="F4DDD2" w:themeFill="accent2" w:themeFillTint="32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tblPr>
      <w:tblStyleRowBandSize w:val="1"/>
      <w:tblStyleColBandSize w:val="1"/>
      <w:tblBorders>
        <w:top w:val="single" w:sz="4" w:space="0" w:color="865640" w:themeColor="accent3" w:themeTint="FE"/>
        <w:left w:val="single" w:sz="4" w:space="0" w:color="865640" w:themeColor="accent3" w:themeTint="FE"/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color w:val="865640" w:themeColor="accent3" w:themeTint="FE" w:themeShade="95"/>
      </w:rPr>
    </w:tblStylePr>
    <w:tblStylePr w:type="firstCol">
      <w:rPr>
        <w:b/>
        <w:color w:val="865640" w:themeColor="accent3" w:themeTint="FE" w:themeShade="95"/>
      </w:rPr>
    </w:tblStylePr>
    <w:tblStylePr w:type="lastCol">
      <w:rPr>
        <w:b/>
        <w:color w:val="865640" w:themeColor="accent3" w:themeTint="FE" w:themeShade="95"/>
      </w:rPr>
    </w:tblStylePr>
    <w:tblStylePr w:type="band1Vert">
      <w:tblPr/>
      <w:tcPr>
        <w:shd w:val="clear" w:color="FFFFFF" w:fill="EADAD3" w:themeFill="accent3" w:themeFillTint="34"/>
      </w:tcPr>
    </w:tblStylePr>
    <w:tblStylePr w:type="band1Horz">
      <w:rPr>
        <w:color w:val="865640" w:themeColor="accent3" w:themeTint="FE" w:themeShade="95"/>
        <w:sz w:val="22"/>
      </w:rPr>
      <w:tblPr/>
      <w:tcPr>
        <w:shd w:val="clear" w:color="FFFFFF" w:fill="EADAD3" w:themeFill="accent3" w:themeFillTint="34"/>
      </w:tcPr>
    </w:tblStylePr>
    <w:tblStylePr w:type="band2Horz">
      <w:rPr>
        <w:color w:val="865640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12" w:space="0" w:color="9B8357" w:themeColor="accent4"/>
        </w:tcBorders>
      </w:tcPr>
    </w:tblStylePr>
    <w:tblStylePr w:type="lastRow">
      <w:rPr>
        <w:b/>
        <w:color w:val="C4B497" w:themeColor="accent4" w:themeTint="9A" w:themeShade="95"/>
      </w:r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FFFFFF" w:fill="EBE5DC" w:themeFill="accent4" w:themeFillTint="34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FFFFFF" w:fill="EBE5DC" w:themeFill="accent4" w:themeFillTint="34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FFFFFF" w:fill="F2F1E4" w:themeFill="accent5" w:themeFillTint="34"/>
      </w:tcPr>
    </w:tblStylePr>
    <w:tblStylePr w:type="band1Horz">
      <w:rPr>
        <w:color w:val="7E783D" w:themeColor="accent5" w:themeShade="95"/>
        <w:sz w:val="22"/>
      </w:rPr>
      <w:tblPr/>
      <w:tcPr>
        <w:shd w:val="clear" w:color="FFFFFF" w:fill="F2F1E4" w:themeFill="accent5" w:themeFillTint="34"/>
      </w:tcPr>
    </w:tblStylePr>
    <w:tblStylePr w:type="band2Horz">
      <w:rPr>
        <w:color w:val="7E783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FFFFFF" w:fill="E9EBE6" w:themeFill="accent6" w:themeFillTint="34"/>
      </w:tcPr>
    </w:tblStylePr>
    <w:tblStylePr w:type="band1Horz">
      <w:rPr>
        <w:color w:val="7E783D" w:themeColor="accent5" w:themeShade="95"/>
        <w:sz w:val="22"/>
      </w:rPr>
      <w:tblPr/>
      <w:tcPr>
        <w:shd w:val="clear" w:color="FFFFFF" w:fill="E9EBE6" w:themeFill="accent6" w:themeFillTint="34"/>
      </w:tcPr>
    </w:tblStylePr>
    <w:tblStylePr w:type="band2Horz">
      <w:rPr>
        <w:color w:val="7E783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tblPr>
      <w:tblStyleRowBandSize w:val="1"/>
      <w:tblStyleColBandSize w:val="1"/>
      <w:tblBorders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5C084" w:themeColor="accent1" w:themeTint="80" w:themeShade="95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48312" w:themeColor="accent1"/>
        </w:tcBorders>
        <w:shd w:val="clear" w:color="FFFFFF" w:fill="FFFFFF"/>
      </w:tcPr>
    </w:tblStylePr>
    <w:tblStylePr w:type="lastCol">
      <w:rPr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E48312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BE5CC" w:themeFill="accent1" w:themeFillTint="34"/>
      </w:tcPr>
    </w:tblStylePr>
    <w:tblStylePr w:type="band1Horz">
      <w:rPr>
        <w:color w:val="F5C084" w:themeColor="accent1" w:themeTint="80" w:themeShade="95"/>
        <w:sz w:val="22"/>
      </w:rPr>
      <w:tblPr/>
      <w:tcPr>
        <w:shd w:val="clear" w:color="FFFFFF" w:fill="FBE5CC" w:themeFill="accent1" w:themeFillTint="34"/>
      </w:tcPr>
    </w:tblStylePr>
    <w:tblStylePr w:type="band2Horz">
      <w:rPr>
        <w:color w:val="F5C084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tblPr>
      <w:tblStyleRowBandSize w:val="1"/>
      <w:tblStyleColBandSize w:val="1"/>
      <w:tblBorders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E09879" w:themeColor="accent2" w:themeTint="97" w:themeShade="95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D582C" w:themeColor="accent2"/>
        </w:tcBorders>
        <w:shd w:val="clear" w:color="FFFFFF" w:fill="FFFFFF"/>
      </w:tcPr>
    </w:tblStylePr>
    <w:tblStylePr w:type="lastCol"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BD582C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4DDD2" w:themeFill="accent2" w:themeFillTint="32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FFFFF" w:fill="F4DDD2" w:themeFill="accent2" w:themeFillTint="32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tblPr>
      <w:tblStyleRowBandSize w:val="1"/>
      <w:tblStyleColBandSize w:val="1"/>
      <w:tblBorders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865640" w:themeColor="accent3" w:themeTint="FE" w:themeShade="95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65640" w:themeColor="accent3"/>
        </w:tcBorders>
        <w:shd w:val="clear" w:color="FFFFFF" w:fill="FFFFFF"/>
      </w:tcPr>
    </w:tblStylePr>
    <w:tblStylePr w:type="lastCol">
      <w:rPr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865640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DAD3" w:themeFill="accent3" w:themeFillTint="34"/>
      </w:tcPr>
    </w:tblStylePr>
    <w:tblStylePr w:type="band1Horz">
      <w:rPr>
        <w:color w:val="865640" w:themeColor="accent3" w:themeTint="FE" w:themeShade="95"/>
        <w:sz w:val="22"/>
      </w:rPr>
      <w:tblPr/>
      <w:tcPr>
        <w:shd w:val="clear" w:color="FFFFFF" w:fill="EADAD3" w:themeFill="accent3" w:themeFillTint="34"/>
      </w:tcPr>
    </w:tblStylePr>
    <w:tblStylePr w:type="band2Horz">
      <w:rPr>
        <w:color w:val="865640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tblPr>
      <w:tblStyleRowBandSize w:val="1"/>
      <w:tblStyleColBandSize w:val="1"/>
      <w:tblBorders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C4B497" w:themeColor="accent4" w:themeTint="9A" w:themeShade="95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8357" w:themeColor="accent4"/>
        </w:tcBorders>
        <w:shd w:val="clear" w:color="FFFFFF" w:fill="FFFFFF"/>
      </w:tcPr>
    </w:tblStylePr>
    <w:tblStylePr w:type="lastCol"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9B8357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BE5DC" w:themeFill="accent4" w:themeFillTint="34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FFFFFF" w:fill="EBE5DC" w:themeFill="accent4" w:themeFillTint="34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tblPr>
      <w:tblStyleRowBandSize w:val="1"/>
      <w:tblStyleColBandSize w:val="1"/>
      <w:tblBorders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b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E783D" w:themeColor="accent5" w:themeShade="95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BC80" w:themeColor="accent5"/>
        </w:tcBorders>
        <w:shd w:val="clear" w:color="FFFFFF" w:fill="FFFFFF"/>
      </w:tcPr>
    </w:tblStylePr>
    <w:tblStylePr w:type="lastCol">
      <w:rPr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single" w:sz="4" w:space="0" w:color="C2BC80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1E4" w:themeFill="accent5" w:themeFillTint="34"/>
      </w:tcPr>
    </w:tblStylePr>
    <w:tblStylePr w:type="band1Horz">
      <w:rPr>
        <w:color w:val="7E783D" w:themeColor="accent5" w:themeShade="95"/>
        <w:sz w:val="22"/>
      </w:rPr>
      <w:tblPr/>
      <w:tcPr>
        <w:shd w:val="clear" w:color="FFFFFF" w:fill="F2F1E4" w:themeFill="accent5" w:themeFillTint="34"/>
      </w:tcPr>
    </w:tblStylePr>
    <w:tblStylePr w:type="band2Horz">
      <w:rPr>
        <w:color w:val="7E783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tblPr>
      <w:tblStyleRowBandSize w:val="1"/>
      <w:tblStyleColBandSize w:val="1"/>
      <w:tblBorders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b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565F4C" w:themeColor="accent6" w:themeShade="95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4A088" w:themeColor="accent6"/>
        </w:tcBorders>
        <w:shd w:val="clear" w:color="FFFFFF" w:fill="FFFFFF"/>
      </w:tcPr>
    </w:tblStylePr>
    <w:tblStylePr w:type="lastCol">
      <w:rPr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single" w:sz="4" w:space="0" w:color="94A088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9EBE6" w:themeFill="accent6" w:themeFillTint="34"/>
      </w:tcPr>
    </w:tblStylePr>
    <w:tblStylePr w:type="band1Horz">
      <w:rPr>
        <w:color w:val="565F4C" w:themeColor="accent6" w:themeShade="95"/>
        <w:sz w:val="22"/>
      </w:rPr>
      <w:tblPr/>
      <w:tcPr>
        <w:shd w:val="clear" w:color="FFFFFF" w:fill="E9EBE6" w:themeFill="accent6" w:themeFillTint="34"/>
      </w:tcPr>
    </w:tblStylePr>
    <w:tblStylePr w:type="band2Horz">
      <w:rPr>
        <w:color w:val="565F4C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FC1" w:themeFill="accent1" w:themeFillTint="40"/>
      </w:tcPr>
    </w:tblStylePr>
    <w:tblStylePr w:type="band1Horz">
      <w:tblPr/>
      <w:tcPr>
        <w:shd w:val="clear" w:color="FFFFFF" w:fill="FADFC1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2D3C6" w:themeFill="accent2" w:themeFillTint="40"/>
      </w:tcPr>
    </w:tblStylePr>
    <w:tblStylePr w:type="band1Horz">
      <w:tblPr/>
      <w:tcPr>
        <w:shd w:val="clear" w:color="FFFFFF" w:fill="F2D3C6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D2CA" w:themeFill="accent3" w:themeFillTint="40"/>
      </w:tcPr>
    </w:tblStylePr>
    <w:tblStylePr w:type="band1Horz">
      <w:tblPr/>
      <w:tcPr>
        <w:shd w:val="clear" w:color="FFFFFF" w:fill="E5D2CA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6E0D3" w:themeFill="accent4" w:themeFillTint="40"/>
      </w:tcPr>
    </w:tblStylePr>
    <w:tblStylePr w:type="band1Horz">
      <w:tblPr/>
      <w:tcPr>
        <w:shd w:val="clear" w:color="FFFFFF" w:fill="E6E0D3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EEDF" w:themeFill="accent5" w:themeFillTint="40"/>
      </w:tcPr>
    </w:tblStylePr>
    <w:tblStylePr w:type="band1Horz">
      <w:tblPr/>
      <w:tcPr>
        <w:shd w:val="clear" w:color="FFFFFF" w:fill="EFEEDF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3E7E0" w:themeFill="accent6" w:themeFillTint="40"/>
      </w:tcPr>
    </w:tblStylePr>
    <w:tblStylePr w:type="band1Horz">
      <w:tblPr/>
      <w:tcPr>
        <w:shd w:val="clear" w:color="FFFFFF" w:fill="E3E7E0" w:themeFill="accent6" w:themeFillTint="40"/>
      </w:tcPr>
    </w:tblStylePr>
  </w:style>
  <w:style w:type="table" w:styleId="Tabulkaseznamu2">
    <w:name w:val="List Table 2"/>
    <w:basedOn w:val="Normlntabulka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tblPr>
      <w:tblStyleRowBandSize w:val="1"/>
      <w:tblStyleColBandSize w:val="1"/>
      <w:tblBorders>
        <w:top w:val="single" w:sz="4" w:space="0" w:color="F4B974" w:themeColor="accent1" w:themeTint="90"/>
        <w:bottom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FC1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FADFC1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tblPr>
      <w:tblStyleRowBandSize w:val="1"/>
      <w:tblStyleColBandSize w:val="1"/>
      <w:tblBorders>
        <w:top w:val="single" w:sz="4" w:space="0" w:color="E19D7F" w:themeColor="accent2" w:themeTint="90"/>
        <w:bottom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2D3C6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2D3C6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tblPr>
      <w:tblStyleRowBandSize w:val="1"/>
      <w:tblStyleColBandSize w:val="1"/>
      <w:tblBorders>
        <w:top w:val="single" w:sz="4" w:space="0" w:color="C69B87" w:themeColor="accent3" w:themeTint="90"/>
        <w:bottom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D2CA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D2CA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tblPr>
      <w:tblStyleRowBandSize w:val="1"/>
      <w:tblStyleColBandSize w:val="1"/>
      <w:tblBorders>
        <w:top w:val="single" w:sz="4" w:space="0" w:color="C8B99D" w:themeColor="accent4" w:themeTint="90"/>
        <w:bottom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6E0D3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E6E0D3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tblPr>
      <w:tblStyleRowBandSize w:val="1"/>
      <w:tblStyleColBandSize w:val="1"/>
      <w:tblBorders>
        <w:top w:val="single" w:sz="4" w:space="0" w:color="DCD8B7" w:themeColor="accent5" w:themeTint="90"/>
        <w:bottom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EEDF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EFEEDF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tblPr>
      <w:tblStyleRowBandSize w:val="1"/>
      <w:tblStyleColBandSize w:val="1"/>
      <w:tblBorders>
        <w:top w:val="single" w:sz="4" w:space="0" w:color="C2C9BB" w:themeColor="accent6" w:themeTint="90"/>
        <w:bottom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3E7E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E3E7E0" w:themeFill="accent6" w:themeFillTint="40"/>
      </w:tcPr>
    </w:tblStylePr>
  </w:style>
  <w:style w:type="table" w:styleId="Tabulkaseznamu3">
    <w:name w:val="List Table 3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</w:tblBorders>
    </w:tblPr>
    <w:tblStylePr w:type="firstRow">
      <w:rPr>
        <w:b/>
        <w:color w:val="FFFFFF"/>
        <w:sz w:val="22"/>
      </w:rPr>
      <w:tblPr/>
      <w:tcPr>
        <w:shd w:val="clear" w:color="FFFFFF" w:fill="E4831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48312" w:themeColor="accent1"/>
          <w:right w:val="single" w:sz="4" w:space="0" w:color="E48312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48312" w:themeColor="accent1"/>
          <w:bottom w:val="single" w:sz="4" w:space="0" w:color="E48312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FFFFF" w:fill="E09879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BD582C" w:themeColor="accent2"/>
          <w:right w:val="single" w:sz="4" w:space="0" w:color="BD582C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D582C" w:themeColor="accent2"/>
          <w:bottom w:val="single" w:sz="4" w:space="0" w:color="BD582C" w:themeColor="accent2"/>
        </w:tcBorders>
      </w:tcPr>
    </w:tblStylePr>
  </w:style>
  <w:style w:type="table" w:customStyle="1" w:styleId="ListTable3-Accent3">
    <w:name w:val="List Table 3 - Accent 3"/>
    <w:basedOn w:val="Normlntabulka"/>
    <w:uiPriority w:val="99"/>
    <w:tblPr>
      <w:tblStyleRowBandSize w:val="1"/>
      <w:tblStyleColBandSize w:val="1"/>
      <w:tblBorders>
        <w:top w:val="single" w:sz="4" w:space="0" w:color="C29581" w:themeColor="accent3" w:themeTint="98"/>
        <w:left w:val="single" w:sz="4" w:space="0" w:color="C29581" w:themeColor="accent3" w:themeTint="98"/>
        <w:bottom w:val="single" w:sz="4" w:space="0" w:color="C29581" w:themeColor="accent3" w:themeTint="98"/>
        <w:right w:val="single" w:sz="4" w:space="0" w:color="C29581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FFFFFF" w:fill="C29581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65640" w:themeColor="accent3"/>
          <w:right w:val="single" w:sz="4" w:space="0" w:color="865640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65640" w:themeColor="accent3"/>
          <w:bottom w:val="single" w:sz="4" w:space="0" w:color="865640" w:themeColor="accent3"/>
        </w:tcBorders>
      </w:tcPr>
    </w:tblStylePr>
  </w:style>
  <w:style w:type="table" w:customStyle="1" w:styleId="ListTable3-Accent4">
    <w:name w:val="List Table 3 - Accent 4"/>
    <w:basedOn w:val="Normlntabulka"/>
    <w:uiPriority w:val="99"/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FFFF" w:fill="C4B497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8357" w:themeColor="accent4"/>
          <w:right w:val="single" w:sz="4" w:space="0" w:color="9B8357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8357" w:themeColor="accent4"/>
          <w:bottom w:val="single" w:sz="4" w:space="0" w:color="9B8357" w:themeColor="accent4"/>
        </w:tcBorders>
      </w:tcPr>
    </w:tblStylePr>
  </w:style>
  <w:style w:type="table" w:customStyle="1" w:styleId="ListTable3-Accent5">
    <w:name w:val="List Table 3 - Accent 5"/>
    <w:basedOn w:val="Normlntabulka"/>
    <w:uiPriority w:val="99"/>
    <w:tblPr>
      <w:tblStyleRowBandSize w:val="1"/>
      <w:tblStyleColBandSize w:val="1"/>
      <w:tblBorders>
        <w:top w:val="single" w:sz="4" w:space="0" w:color="DAD6B2" w:themeColor="accent5" w:themeTint="9A"/>
        <w:left w:val="single" w:sz="4" w:space="0" w:color="DAD6B2" w:themeColor="accent5" w:themeTint="9A"/>
        <w:bottom w:val="single" w:sz="4" w:space="0" w:color="DAD6B2" w:themeColor="accent5" w:themeTint="9A"/>
        <w:right w:val="single" w:sz="4" w:space="0" w:color="DAD6B2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FFFFFF" w:fill="DAD6B2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2BC80" w:themeColor="accent5"/>
          <w:right w:val="single" w:sz="4" w:space="0" w:color="C2BC8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2BC80" w:themeColor="accent5"/>
          <w:bottom w:val="single" w:sz="4" w:space="0" w:color="C2BC80" w:themeColor="accent5"/>
        </w:tcBorders>
      </w:tcPr>
    </w:tblStylePr>
  </w:style>
  <w:style w:type="table" w:customStyle="1" w:styleId="ListTable3-Accent6">
    <w:name w:val="List Table 3 - Accent 6"/>
    <w:basedOn w:val="Normlntabulka"/>
    <w:uiPriority w:val="99"/>
    <w:tblPr>
      <w:tblStyleRowBandSize w:val="1"/>
      <w:tblStyleColBandSize w:val="1"/>
      <w:tblBorders>
        <w:top w:val="single" w:sz="4" w:space="0" w:color="BFC6B8" w:themeColor="accent6" w:themeTint="98"/>
        <w:left w:val="single" w:sz="4" w:space="0" w:color="BFC6B8" w:themeColor="accent6" w:themeTint="98"/>
        <w:bottom w:val="single" w:sz="4" w:space="0" w:color="BFC6B8" w:themeColor="accent6" w:themeTint="98"/>
        <w:right w:val="single" w:sz="4" w:space="0" w:color="BFC6B8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FFFFFF" w:fill="BFC6B8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4A088" w:themeColor="accent6"/>
          <w:right w:val="single" w:sz="4" w:space="0" w:color="94A088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4A088" w:themeColor="accent6"/>
          <w:bottom w:val="single" w:sz="4" w:space="0" w:color="94A088" w:themeColor="accent6"/>
        </w:tcBorders>
      </w:tcPr>
    </w:tblStylePr>
  </w:style>
  <w:style w:type="table" w:styleId="Tabulkaseznamu4">
    <w:name w:val="List Table 4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E4831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FC1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FADFC1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BD582C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3C6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2D3C6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865640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2CA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D2CA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9B8357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6E0D3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E6E0D3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C2BC8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EEDF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EFEEDF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FFFFFF" w:fill="94A088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3E7E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E3E7E0" w:themeFill="accent6" w:themeFillTint="40"/>
      </w:tcPr>
    </w:tblStylePr>
  </w:style>
  <w:style w:type="table" w:styleId="Tmavtabulkaseznamu5">
    <w:name w:val="List Table 5 Dark"/>
    <w:basedOn w:val="Normlntabulka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tblPr>
      <w:tblStyleRowBandSize w:val="1"/>
      <w:tblStyleColBandSize w:val="1"/>
      <w:tblBorders>
        <w:top w:val="single" w:sz="32" w:space="0" w:color="E48312" w:themeColor="accent1"/>
        <w:left w:val="single" w:sz="32" w:space="0" w:color="E48312" w:themeColor="accent1"/>
        <w:bottom w:val="single" w:sz="32" w:space="0" w:color="E48312" w:themeColor="accent1"/>
        <w:right w:val="single" w:sz="32" w:space="0" w:color="E48312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48312" w:themeColor="accent1"/>
          <w:bottom w:val="single" w:sz="12" w:space="0" w:color="FFFFFF" w:themeColor="light1"/>
        </w:tcBorders>
        <w:shd w:val="clear" w:color="FFFFFF" w:fill="E48312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4831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4831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4831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4831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48312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tblPr>
      <w:tblStyleRowBandSize w:val="1"/>
      <w:tblStyleColBandSize w:val="1"/>
      <w:tblBorders>
        <w:top w:val="single" w:sz="32" w:space="0" w:color="E09879" w:themeColor="accent2" w:themeTint="97"/>
        <w:left w:val="single" w:sz="32" w:space="0" w:color="E09879" w:themeColor="accent2" w:themeTint="97"/>
        <w:bottom w:val="single" w:sz="32" w:space="0" w:color="E09879" w:themeColor="accent2" w:themeTint="97"/>
        <w:right w:val="single" w:sz="32" w:space="0" w:color="E09879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BD582C" w:themeColor="accent2"/>
          <w:bottom w:val="single" w:sz="12" w:space="0" w:color="FFFFFF" w:themeColor="light1"/>
        </w:tcBorders>
        <w:shd w:val="clear" w:color="FFFFFF" w:fill="E09879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BD582C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D582C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09879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9879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9879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tblPr>
      <w:tblStyleRowBandSize w:val="1"/>
      <w:tblStyleColBandSize w:val="1"/>
      <w:tblBorders>
        <w:top w:val="single" w:sz="32" w:space="0" w:color="C29581" w:themeColor="accent3" w:themeTint="98"/>
        <w:left w:val="single" w:sz="32" w:space="0" w:color="C29581" w:themeColor="accent3" w:themeTint="98"/>
        <w:bottom w:val="single" w:sz="32" w:space="0" w:color="C29581" w:themeColor="accent3" w:themeTint="98"/>
        <w:right w:val="single" w:sz="32" w:space="0" w:color="C29581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65640" w:themeColor="accent3"/>
          <w:bottom w:val="single" w:sz="12" w:space="0" w:color="FFFFFF" w:themeColor="light1"/>
        </w:tcBorders>
        <w:shd w:val="clear" w:color="FFFFFF" w:fill="C29581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65640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65640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29581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29581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29581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tblPr>
      <w:tblStyleRowBandSize w:val="1"/>
      <w:tblStyleColBandSize w:val="1"/>
      <w:tblBorders>
        <w:top w:val="single" w:sz="32" w:space="0" w:color="C4B497" w:themeColor="accent4" w:themeTint="9A"/>
        <w:left w:val="single" w:sz="32" w:space="0" w:color="C4B497" w:themeColor="accent4" w:themeTint="9A"/>
        <w:bottom w:val="single" w:sz="32" w:space="0" w:color="C4B497" w:themeColor="accent4" w:themeTint="9A"/>
        <w:right w:val="single" w:sz="32" w:space="0" w:color="C4B497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8357" w:themeColor="accent4"/>
          <w:bottom w:val="single" w:sz="12" w:space="0" w:color="FFFFFF" w:themeColor="light1"/>
        </w:tcBorders>
        <w:shd w:val="clear" w:color="FFFFFF" w:fill="C4B497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8357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8357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4B497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4B497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4B497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tblPr>
      <w:tblStyleRowBandSize w:val="1"/>
      <w:tblStyleColBandSize w:val="1"/>
      <w:tblBorders>
        <w:top w:val="single" w:sz="32" w:space="0" w:color="DAD6B2" w:themeColor="accent5" w:themeTint="9A"/>
        <w:left w:val="single" w:sz="32" w:space="0" w:color="DAD6B2" w:themeColor="accent5" w:themeTint="9A"/>
        <w:bottom w:val="single" w:sz="32" w:space="0" w:color="DAD6B2" w:themeColor="accent5" w:themeTint="9A"/>
        <w:right w:val="single" w:sz="32" w:space="0" w:color="DAD6B2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2BC80" w:themeColor="accent5"/>
          <w:bottom w:val="single" w:sz="12" w:space="0" w:color="FFFFFF" w:themeColor="light1"/>
        </w:tcBorders>
        <w:shd w:val="clear" w:color="FFFFFF" w:fill="DAD6B2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2BC80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2BC80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AD6B2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AD6B2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AD6B2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tblPr>
      <w:tblStyleRowBandSize w:val="1"/>
      <w:tblStyleColBandSize w:val="1"/>
      <w:tblBorders>
        <w:top w:val="single" w:sz="32" w:space="0" w:color="BFC6B8" w:themeColor="accent6" w:themeTint="98"/>
        <w:left w:val="single" w:sz="32" w:space="0" w:color="BFC6B8" w:themeColor="accent6" w:themeTint="98"/>
        <w:bottom w:val="single" w:sz="32" w:space="0" w:color="BFC6B8" w:themeColor="accent6" w:themeTint="98"/>
        <w:right w:val="single" w:sz="32" w:space="0" w:color="BFC6B8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4A088" w:themeColor="accent6"/>
          <w:bottom w:val="single" w:sz="12" w:space="0" w:color="FFFFFF" w:themeColor="light1"/>
        </w:tcBorders>
        <w:shd w:val="clear" w:color="FFFFFF" w:fill="BFC6B8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4A088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4A088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FC6B8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FC6B8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FC6B8" w:themeFill="accent6" w:themeFillTint="98"/>
      </w:tcPr>
    </w:tblStylePr>
  </w:style>
  <w:style w:type="table" w:styleId="Barevntabulkaseznamu6">
    <w:name w:val="List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tblPr>
      <w:tblStyleRowBandSize w:val="1"/>
      <w:tblStyleColBandSize w:val="1"/>
      <w:tblBorders>
        <w:top w:val="single" w:sz="4" w:space="0" w:color="E48312" w:themeColor="accent1"/>
        <w:bottom w:val="single" w:sz="4" w:space="0" w:color="E48312" w:themeColor="accent1"/>
      </w:tblBorders>
    </w:tblPr>
    <w:tblStylePr w:type="firstRow">
      <w:rPr>
        <w:b/>
        <w:color w:val="854C0A" w:themeColor="accent1" w:themeShade="95"/>
      </w:rPr>
      <w:tblPr/>
      <w:tcPr>
        <w:tcBorders>
          <w:bottom w:val="single" w:sz="4" w:space="0" w:color="E48312" w:themeColor="accent1"/>
        </w:tcBorders>
      </w:tcPr>
    </w:tblStylePr>
    <w:tblStylePr w:type="lastRow">
      <w:rPr>
        <w:b/>
        <w:color w:val="854C0A" w:themeColor="accent1" w:themeShade="95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854C0A" w:themeColor="accent1" w:themeShade="95"/>
      </w:rPr>
    </w:tblStylePr>
    <w:tblStylePr w:type="lastCol">
      <w:rPr>
        <w:b/>
        <w:color w:val="854C0A" w:themeColor="accent1" w:themeShade="95"/>
      </w:rPr>
    </w:tblStylePr>
    <w:tblStylePr w:type="band1Vert">
      <w:tblPr/>
      <w:tcPr>
        <w:shd w:val="clear" w:color="FFFFFF" w:fill="FADFC1" w:themeFill="accent1" w:themeFillTint="40"/>
      </w:tcPr>
    </w:tblStylePr>
    <w:tblStylePr w:type="band1Horz">
      <w:rPr>
        <w:color w:val="854C0A" w:themeColor="accent1" w:themeShade="95"/>
        <w:sz w:val="22"/>
      </w:rPr>
      <w:tblPr/>
      <w:tcPr>
        <w:shd w:val="clear" w:color="FFFFFF" w:fill="FADFC1" w:themeFill="accent1" w:themeFillTint="40"/>
      </w:tcPr>
    </w:tblStylePr>
    <w:tblStylePr w:type="band2Horz">
      <w:rPr>
        <w:color w:val="854C0A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tblPr>
      <w:tblStyleRowBandSize w:val="1"/>
      <w:tblStyleColBandSize w:val="1"/>
      <w:tblBorders>
        <w:top w:val="single" w:sz="4" w:space="0" w:color="E09879" w:themeColor="accent2" w:themeTint="97"/>
        <w:bottom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4" w:space="0" w:color="BD582C" w:themeColor="accent2"/>
        </w:tcBorders>
      </w:tcPr>
    </w:tblStylePr>
    <w:tblStylePr w:type="lastRow">
      <w:rPr>
        <w:b/>
        <w:color w:val="E09879" w:themeColor="accent2" w:themeTint="97" w:themeShade="95"/>
      </w:rPr>
      <w:tblPr/>
      <w:tcPr>
        <w:tcBorders>
          <w:top w:val="single" w:sz="4" w:space="0" w:color="BD582C" w:themeColor="accent2"/>
        </w:tcBorders>
      </w:tc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FFFFF" w:fill="F2D3C6" w:themeFill="accent2" w:themeFillTint="40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FFFFF" w:fill="F2D3C6" w:themeFill="accent2" w:themeFillTint="40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tblPr>
      <w:tblStyleRowBandSize w:val="1"/>
      <w:tblStyleColBandSize w:val="1"/>
      <w:tblBorders>
        <w:top w:val="single" w:sz="4" w:space="0" w:color="C29581" w:themeColor="accent3" w:themeTint="98"/>
        <w:bottom w:val="single" w:sz="4" w:space="0" w:color="C29581" w:themeColor="accent3" w:themeTint="98"/>
      </w:tblBorders>
    </w:tblPr>
    <w:tblStylePr w:type="firstRow">
      <w:rPr>
        <w:b/>
        <w:color w:val="C29581" w:themeColor="accent3" w:themeTint="98" w:themeShade="95"/>
      </w:rPr>
      <w:tblPr/>
      <w:tcPr>
        <w:tcBorders>
          <w:bottom w:val="single" w:sz="4" w:space="0" w:color="865640" w:themeColor="accent3"/>
        </w:tcBorders>
      </w:tcPr>
    </w:tblStylePr>
    <w:tblStylePr w:type="lastRow">
      <w:rPr>
        <w:b/>
        <w:color w:val="C29581" w:themeColor="accent3" w:themeTint="98" w:themeShade="95"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color w:val="C29581" w:themeColor="accent3" w:themeTint="98" w:themeShade="95"/>
      </w:rPr>
    </w:tblStylePr>
    <w:tblStylePr w:type="lastCol">
      <w:rPr>
        <w:b/>
        <w:color w:val="C29581" w:themeColor="accent3" w:themeTint="98" w:themeShade="95"/>
      </w:rPr>
    </w:tblStylePr>
    <w:tblStylePr w:type="band1Vert">
      <w:tblPr/>
      <w:tcPr>
        <w:shd w:val="clear" w:color="FFFFFF" w:fill="E5D2CA" w:themeFill="accent3" w:themeFillTint="40"/>
      </w:tcPr>
    </w:tblStylePr>
    <w:tblStylePr w:type="band1Horz">
      <w:rPr>
        <w:color w:val="C29581" w:themeColor="accent3" w:themeTint="98" w:themeShade="95"/>
        <w:sz w:val="22"/>
      </w:rPr>
      <w:tblPr/>
      <w:tcPr>
        <w:shd w:val="clear" w:color="FFFFFF" w:fill="E5D2CA" w:themeFill="accent3" w:themeFillTint="40"/>
      </w:tcPr>
    </w:tblStylePr>
    <w:tblStylePr w:type="band2Horz">
      <w:rPr>
        <w:color w:val="C29581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tblPr>
      <w:tblStyleRowBandSize w:val="1"/>
      <w:tblStyleColBandSize w:val="1"/>
      <w:tblBorders>
        <w:top w:val="single" w:sz="4" w:space="0" w:color="C4B497" w:themeColor="accent4" w:themeTint="9A"/>
        <w:bottom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4" w:space="0" w:color="9B8357" w:themeColor="accent4"/>
        </w:tcBorders>
      </w:tcPr>
    </w:tblStylePr>
    <w:tblStylePr w:type="lastRow">
      <w:rPr>
        <w:b/>
        <w:color w:val="C4B497" w:themeColor="accent4" w:themeTint="9A" w:themeShade="95"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FFFFFF" w:fill="E6E0D3" w:themeFill="accent4" w:themeFillTint="40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FFFFFF" w:fill="E6E0D3" w:themeFill="accent4" w:themeFillTint="40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tblPr>
      <w:tblStyleRowBandSize w:val="1"/>
      <w:tblStyleColBandSize w:val="1"/>
      <w:tblBorders>
        <w:top w:val="single" w:sz="4" w:space="0" w:color="DAD6B2" w:themeColor="accent5" w:themeTint="9A"/>
        <w:bottom w:val="single" w:sz="4" w:space="0" w:color="DAD6B2" w:themeColor="accent5" w:themeTint="9A"/>
      </w:tblBorders>
    </w:tblPr>
    <w:tblStylePr w:type="firstRow">
      <w:rPr>
        <w:b/>
        <w:color w:val="DAD6B2" w:themeColor="accent5" w:themeTint="9A" w:themeShade="95"/>
      </w:rPr>
      <w:tblPr/>
      <w:tcPr>
        <w:tcBorders>
          <w:bottom w:val="single" w:sz="4" w:space="0" w:color="C2BC80" w:themeColor="accent5"/>
        </w:tcBorders>
      </w:tcPr>
    </w:tblStylePr>
    <w:tblStylePr w:type="lastRow">
      <w:rPr>
        <w:b/>
        <w:color w:val="DAD6B2" w:themeColor="accent5" w:themeTint="9A" w:themeShade="95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DAD6B2" w:themeColor="accent5" w:themeTint="9A" w:themeShade="95"/>
      </w:rPr>
    </w:tblStylePr>
    <w:tblStylePr w:type="lastCol">
      <w:rPr>
        <w:b/>
        <w:color w:val="DAD6B2" w:themeColor="accent5" w:themeTint="9A" w:themeShade="95"/>
      </w:rPr>
    </w:tblStylePr>
    <w:tblStylePr w:type="band1Vert">
      <w:tblPr/>
      <w:tcPr>
        <w:shd w:val="clear" w:color="FFFFFF" w:fill="EFEEDF" w:themeFill="accent5" w:themeFillTint="40"/>
      </w:tcPr>
    </w:tblStylePr>
    <w:tblStylePr w:type="band1Horz">
      <w:rPr>
        <w:color w:val="DAD6B2" w:themeColor="accent5" w:themeTint="9A" w:themeShade="95"/>
        <w:sz w:val="22"/>
      </w:rPr>
      <w:tblPr/>
      <w:tcPr>
        <w:shd w:val="clear" w:color="FFFFFF" w:fill="EFEEDF" w:themeFill="accent5" w:themeFillTint="40"/>
      </w:tcPr>
    </w:tblStylePr>
    <w:tblStylePr w:type="band2Horz">
      <w:rPr>
        <w:color w:val="DAD6B2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tblPr>
      <w:tblStyleRowBandSize w:val="1"/>
      <w:tblStyleColBandSize w:val="1"/>
      <w:tblBorders>
        <w:top w:val="single" w:sz="4" w:space="0" w:color="BFC6B8" w:themeColor="accent6" w:themeTint="98"/>
        <w:bottom w:val="single" w:sz="4" w:space="0" w:color="BFC6B8" w:themeColor="accent6" w:themeTint="98"/>
      </w:tblBorders>
    </w:tblPr>
    <w:tblStylePr w:type="firstRow">
      <w:rPr>
        <w:b/>
        <w:color w:val="BFC6B8" w:themeColor="accent6" w:themeTint="98" w:themeShade="95"/>
      </w:rPr>
      <w:tblPr/>
      <w:tcPr>
        <w:tcBorders>
          <w:bottom w:val="single" w:sz="4" w:space="0" w:color="94A088" w:themeColor="accent6"/>
        </w:tcBorders>
      </w:tcPr>
    </w:tblStylePr>
    <w:tblStylePr w:type="lastRow">
      <w:rPr>
        <w:b/>
        <w:color w:val="BFC6B8" w:themeColor="accent6" w:themeTint="98" w:themeShade="95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BFC6B8" w:themeColor="accent6" w:themeTint="98" w:themeShade="95"/>
      </w:rPr>
    </w:tblStylePr>
    <w:tblStylePr w:type="lastCol">
      <w:rPr>
        <w:b/>
        <w:color w:val="BFC6B8" w:themeColor="accent6" w:themeTint="98" w:themeShade="95"/>
      </w:rPr>
    </w:tblStylePr>
    <w:tblStylePr w:type="band1Vert">
      <w:tblPr/>
      <w:tcPr>
        <w:shd w:val="clear" w:color="FFFFFF" w:fill="E3E7E0" w:themeFill="accent6" w:themeFillTint="40"/>
      </w:tcPr>
    </w:tblStylePr>
    <w:tblStylePr w:type="band1Horz">
      <w:rPr>
        <w:color w:val="BFC6B8" w:themeColor="accent6" w:themeTint="98" w:themeShade="95"/>
        <w:sz w:val="22"/>
      </w:rPr>
      <w:tblPr/>
      <w:tcPr>
        <w:shd w:val="clear" w:color="FFFFFF" w:fill="E3E7E0" w:themeFill="accent6" w:themeFillTint="40"/>
      </w:tcPr>
    </w:tblStylePr>
    <w:tblStylePr w:type="band2Horz">
      <w:rPr>
        <w:color w:val="BFC6B8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tblPr>
      <w:tblStyleRowBandSize w:val="1"/>
      <w:tblStyleColBandSize w:val="1"/>
      <w:tblBorders>
        <w:right w:val="single" w:sz="4" w:space="0" w:color="E48312" w:themeColor="accent1"/>
      </w:tblBorders>
    </w:tblPr>
    <w:tblStylePr w:type="firstRow">
      <w:rPr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54C0A" w:themeColor="accent1" w:themeShade="95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48312" w:themeColor="accent1"/>
        </w:tcBorders>
        <w:shd w:val="clear" w:color="FFFFFF" w:fill="FFFFFF"/>
      </w:tcPr>
    </w:tblStylePr>
    <w:tblStylePr w:type="lastCol">
      <w:rPr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single" w:sz="4" w:space="0" w:color="E48312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ADFC1" w:themeFill="accent1" w:themeFillTint="40"/>
      </w:tcPr>
    </w:tblStylePr>
    <w:tblStylePr w:type="band1Horz">
      <w:rPr>
        <w:color w:val="854C0A" w:themeColor="accent1" w:themeShade="95"/>
        <w:sz w:val="22"/>
      </w:rPr>
      <w:tblPr/>
      <w:tcPr>
        <w:shd w:val="clear" w:color="FFFFFF" w:fill="FADFC1" w:themeFill="accent1" w:themeFillTint="40"/>
      </w:tcPr>
    </w:tblStylePr>
    <w:tblStylePr w:type="band2Horz">
      <w:rPr>
        <w:color w:val="854C0A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tblPr>
      <w:tblStyleRowBandSize w:val="1"/>
      <w:tblStyleColBandSize w:val="1"/>
      <w:tblBorders>
        <w:right w:val="single" w:sz="4" w:space="0" w:color="E09879" w:themeColor="accent2" w:themeTint="97"/>
      </w:tblBorders>
    </w:tblPr>
    <w:tblStylePr w:type="firstRow"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09879" w:themeColor="accent2" w:themeTint="97" w:themeShade="95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D582C" w:themeColor="accent2"/>
        </w:tcBorders>
        <w:shd w:val="clear" w:color="FFFFFF" w:fill="FFFFFF"/>
      </w:tcPr>
    </w:tblStylePr>
    <w:tblStylePr w:type="lastCol"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BD582C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3C6" w:themeFill="accent2" w:themeFillTint="40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FFFFF" w:fill="F2D3C6" w:themeFill="accent2" w:themeFillTint="40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tblPr>
      <w:tblStyleRowBandSize w:val="1"/>
      <w:tblStyleColBandSize w:val="1"/>
      <w:tblBorders>
        <w:right w:val="single" w:sz="4" w:space="0" w:color="C29581" w:themeColor="accent3" w:themeTint="98"/>
      </w:tblBorders>
    </w:tblPr>
    <w:tblStylePr w:type="firstRow">
      <w:rPr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29581" w:themeColor="accent3" w:themeTint="98" w:themeShade="95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65640" w:themeColor="accent3"/>
        </w:tcBorders>
        <w:shd w:val="clear" w:color="FFFFFF" w:fill="FFFFFF"/>
      </w:tcPr>
    </w:tblStylePr>
    <w:tblStylePr w:type="lastCol">
      <w:rPr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865640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2CA" w:themeFill="accent3" w:themeFillTint="40"/>
      </w:tcPr>
    </w:tblStylePr>
    <w:tblStylePr w:type="band1Horz">
      <w:rPr>
        <w:color w:val="C29581" w:themeColor="accent3" w:themeTint="98" w:themeShade="95"/>
        <w:sz w:val="22"/>
      </w:rPr>
      <w:tblPr/>
      <w:tcPr>
        <w:shd w:val="clear" w:color="FFFFFF" w:fill="E5D2CA" w:themeFill="accent3" w:themeFillTint="40"/>
      </w:tcPr>
    </w:tblStylePr>
    <w:tblStylePr w:type="band2Horz">
      <w:rPr>
        <w:color w:val="C29581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tblPr>
      <w:tblStyleRowBandSize w:val="1"/>
      <w:tblStyleColBandSize w:val="1"/>
      <w:tblBorders>
        <w:right w:val="single" w:sz="4" w:space="0" w:color="C4B497" w:themeColor="accent4" w:themeTint="9A"/>
      </w:tblBorders>
    </w:tblPr>
    <w:tblStylePr w:type="firstRow"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4B497" w:themeColor="accent4" w:themeTint="9A" w:themeShade="95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8357" w:themeColor="accent4"/>
        </w:tcBorders>
        <w:shd w:val="clear" w:color="FFFFFF" w:fill="FFFFFF"/>
      </w:tcPr>
    </w:tblStylePr>
    <w:tblStylePr w:type="lastCol"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9B8357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6E0D3" w:themeFill="accent4" w:themeFillTint="40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FFFFFF" w:fill="E6E0D3" w:themeFill="accent4" w:themeFillTint="40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tblPr>
      <w:tblStyleRowBandSize w:val="1"/>
      <w:tblStyleColBandSize w:val="1"/>
      <w:tblBorders>
        <w:right w:val="single" w:sz="4" w:space="0" w:color="DAD6B2" w:themeColor="accent5" w:themeTint="9A"/>
      </w:tblBorders>
    </w:tblPr>
    <w:tblStylePr w:type="firstRow">
      <w:rPr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AD6B2" w:themeColor="accent5" w:themeTint="9A" w:themeShade="95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BC80" w:themeColor="accent5"/>
        </w:tcBorders>
        <w:shd w:val="clear" w:color="FFFFFF" w:fill="FFFFFF"/>
      </w:tcPr>
    </w:tblStylePr>
    <w:tblStylePr w:type="lastCol">
      <w:rPr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C2BC80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EEDF" w:themeFill="accent5" w:themeFillTint="40"/>
      </w:tcPr>
    </w:tblStylePr>
    <w:tblStylePr w:type="band1Horz">
      <w:rPr>
        <w:color w:val="DAD6B2" w:themeColor="accent5" w:themeTint="9A" w:themeShade="95"/>
        <w:sz w:val="22"/>
      </w:rPr>
      <w:tblPr/>
      <w:tcPr>
        <w:shd w:val="clear" w:color="FFFFFF" w:fill="EFEEDF" w:themeFill="accent5" w:themeFillTint="40"/>
      </w:tcPr>
    </w:tblStylePr>
    <w:tblStylePr w:type="band2Horz">
      <w:rPr>
        <w:color w:val="DAD6B2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tblPr>
      <w:tblStyleRowBandSize w:val="1"/>
      <w:tblStyleColBandSize w:val="1"/>
      <w:tblBorders>
        <w:right w:val="single" w:sz="4" w:space="0" w:color="BFC6B8" w:themeColor="accent6" w:themeTint="98"/>
      </w:tblBorders>
    </w:tblPr>
    <w:tblStylePr w:type="firstRow">
      <w:rPr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FC6B8" w:themeColor="accent6" w:themeTint="98" w:themeShade="95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4A088" w:themeColor="accent6"/>
        </w:tcBorders>
        <w:shd w:val="clear" w:color="FFFFFF" w:fill="FFFFFF"/>
      </w:tcPr>
    </w:tblStylePr>
    <w:tblStylePr w:type="lastCol">
      <w:rPr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94A088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3E7E0" w:themeFill="accent6" w:themeFillTint="40"/>
      </w:tcPr>
    </w:tblStylePr>
    <w:tblStylePr w:type="band1Horz">
      <w:rPr>
        <w:color w:val="BFC6B8" w:themeColor="accent6" w:themeTint="98" w:themeShade="95"/>
        <w:sz w:val="22"/>
      </w:rPr>
      <w:tblPr/>
      <w:tcPr>
        <w:shd w:val="clear" w:color="FFFFFF" w:fill="E3E7E0" w:themeFill="accent6" w:themeFillTint="40"/>
      </w:tcPr>
    </w:tblStylePr>
    <w:tblStylePr w:type="band2Horz">
      <w:rPr>
        <w:color w:val="BFC6B8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ED8D1E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ED8D1E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ED8D1E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ED8D1E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9D8B2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9D8B2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E09879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E09879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E09879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E09879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DDD2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DDD2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865640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865640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865640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865640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DAD3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DAD3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C4B497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C4B497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C4B497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C4B497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BE5D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BE5DC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C2BC80" w:themeFill="accent5"/>
      </w:tcPr>
    </w:tblStylePr>
    <w:tblStylePr w:type="lastRow">
      <w:rPr>
        <w:color w:val="F2F2F2"/>
        <w:sz w:val="22"/>
      </w:rPr>
      <w:tblPr/>
      <w:tcPr>
        <w:shd w:val="clear" w:color="FFFFFF" w:fill="C2BC80" w:themeFill="accent5"/>
      </w:tcPr>
    </w:tblStylePr>
    <w:tblStylePr w:type="firstCol">
      <w:rPr>
        <w:color w:val="F2F2F2"/>
        <w:sz w:val="22"/>
      </w:rPr>
      <w:tblPr/>
      <w:tcPr>
        <w:shd w:val="clear" w:color="FFFFFF" w:fill="C2BC80" w:themeFill="accent5"/>
      </w:tcPr>
    </w:tblStylePr>
    <w:tblStylePr w:type="lastCol">
      <w:rPr>
        <w:color w:val="F2F2F2"/>
        <w:sz w:val="22"/>
      </w:rPr>
      <w:tblPr/>
      <w:tcPr>
        <w:shd w:val="clear" w:color="FFFFFF" w:fill="C2BC8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1E4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1E4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94A088" w:themeFill="accent6"/>
      </w:tcPr>
    </w:tblStylePr>
    <w:tblStylePr w:type="lastRow">
      <w:rPr>
        <w:color w:val="F2F2F2"/>
        <w:sz w:val="22"/>
      </w:rPr>
      <w:tblPr/>
      <w:tcPr>
        <w:shd w:val="clear" w:color="FFFFFF" w:fill="94A088" w:themeFill="accent6"/>
      </w:tcPr>
    </w:tblStylePr>
    <w:tblStylePr w:type="firstCol">
      <w:rPr>
        <w:color w:val="F2F2F2"/>
        <w:sz w:val="22"/>
      </w:rPr>
      <w:tblPr/>
      <w:tcPr>
        <w:shd w:val="clear" w:color="FFFFFF" w:fill="94A088" w:themeFill="accent6"/>
      </w:tcPr>
    </w:tblStylePr>
    <w:tblStylePr w:type="lastCol">
      <w:rPr>
        <w:color w:val="F2F2F2"/>
        <w:sz w:val="22"/>
      </w:rPr>
      <w:tblPr/>
      <w:tcPr>
        <w:shd w:val="clear" w:color="FFFFFF" w:fill="94A088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9EBE6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9EBE6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  <w:insideH w:val="single" w:sz="4" w:space="0" w:color="E48312" w:themeColor="accent1"/>
        <w:insideV w:val="single" w:sz="4" w:space="0" w:color="E48312" w:themeColor="accent1"/>
      </w:tblBorders>
    </w:tblPr>
    <w:tblStylePr w:type="firstRow">
      <w:rPr>
        <w:color w:val="F2F2F2"/>
        <w:sz w:val="22"/>
      </w:rPr>
      <w:tblPr/>
      <w:tcPr>
        <w:shd w:val="clear" w:color="FFFFFF" w:fill="ED8D1E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ED8D1E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ED8D1E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ED8D1E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9D8B2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9D8B2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D582C" w:themeColor="accent2"/>
        <w:left w:val="single" w:sz="4" w:space="0" w:color="BD582C" w:themeColor="accent2"/>
        <w:bottom w:val="single" w:sz="4" w:space="0" w:color="BD582C" w:themeColor="accent2"/>
        <w:right w:val="single" w:sz="4" w:space="0" w:color="BD582C" w:themeColor="accent2"/>
        <w:insideH w:val="single" w:sz="4" w:space="0" w:color="BD582C" w:themeColor="accent2"/>
        <w:insideV w:val="single" w:sz="4" w:space="0" w:color="BD582C" w:themeColor="accent2"/>
      </w:tblBorders>
    </w:tblPr>
    <w:tblStylePr w:type="firstRow">
      <w:rPr>
        <w:color w:val="F2F2F2"/>
        <w:sz w:val="22"/>
      </w:rPr>
      <w:tblPr/>
      <w:tcPr>
        <w:shd w:val="clear" w:color="FFFFFF" w:fill="E09879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E09879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E09879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E09879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DDD2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DDD2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65640" w:themeColor="accent3"/>
        <w:left w:val="single" w:sz="4" w:space="0" w:color="865640" w:themeColor="accent3"/>
        <w:bottom w:val="single" w:sz="4" w:space="0" w:color="865640" w:themeColor="accent3"/>
        <w:right w:val="single" w:sz="4" w:space="0" w:color="865640" w:themeColor="accent3"/>
        <w:insideH w:val="single" w:sz="4" w:space="0" w:color="865640" w:themeColor="accent3"/>
        <w:insideV w:val="single" w:sz="4" w:space="0" w:color="865640" w:themeColor="accent3"/>
      </w:tblBorders>
    </w:tblPr>
    <w:tblStylePr w:type="firstRow">
      <w:rPr>
        <w:color w:val="F2F2F2"/>
        <w:sz w:val="22"/>
      </w:rPr>
      <w:tblPr/>
      <w:tcPr>
        <w:shd w:val="clear" w:color="FFFFFF" w:fill="865640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865640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865640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865640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DAD3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DAD3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B8357" w:themeColor="accent4"/>
        <w:left w:val="single" w:sz="4" w:space="0" w:color="9B8357" w:themeColor="accent4"/>
        <w:bottom w:val="single" w:sz="4" w:space="0" w:color="9B8357" w:themeColor="accent4"/>
        <w:right w:val="single" w:sz="4" w:space="0" w:color="9B8357" w:themeColor="accent4"/>
        <w:insideH w:val="single" w:sz="4" w:space="0" w:color="9B8357" w:themeColor="accent4"/>
        <w:insideV w:val="single" w:sz="4" w:space="0" w:color="9B8357" w:themeColor="accent4"/>
      </w:tblBorders>
    </w:tblPr>
    <w:tblStylePr w:type="firstRow">
      <w:rPr>
        <w:color w:val="F2F2F2"/>
        <w:sz w:val="22"/>
      </w:rPr>
      <w:tblPr/>
      <w:tcPr>
        <w:shd w:val="clear" w:color="FFFFFF" w:fill="C4B497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C4B497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C4B497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C4B497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BE5D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BE5DC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color w:val="F2F2F2"/>
        <w:sz w:val="22"/>
      </w:rPr>
      <w:tblPr/>
      <w:tcPr>
        <w:shd w:val="clear" w:color="FFFFFF" w:fill="C2BC80" w:themeFill="accent5"/>
      </w:tcPr>
    </w:tblStylePr>
    <w:tblStylePr w:type="lastRow">
      <w:rPr>
        <w:color w:val="F2F2F2"/>
        <w:sz w:val="22"/>
      </w:rPr>
      <w:tblPr/>
      <w:tcPr>
        <w:shd w:val="clear" w:color="FFFFFF" w:fill="C2BC80" w:themeFill="accent5"/>
      </w:tcPr>
    </w:tblStylePr>
    <w:tblStylePr w:type="firstCol">
      <w:rPr>
        <w:color w:val="F2F2F2"/>
        <w:sz w:val="22"/>
      </w:rPr>
      <w:tblPr/>
      <w:tcPr>
        <w:shd w:val="clear" w:color="FFFFFF" w:fill="C2BC80" w:themeFill="accent5"/>
      </w:tcPr>
    </w:tblStylePr>
    <w:tblStylePr w:type="lastCol">
      <w:rPr>
        <w:color w:val="F2F2F2"/>
        <w:sz w:val="22"/>
      </w:rPr>
      <w:tblPr/>
      <w:tcPr>
        <w:shd w:val="clear" w:color="FFFFFF" w:fill="C2BC8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1E4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1E4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color w:val="F2F2F2"/>
        <w:sz w:val="22"/>
      </w:rPr>
      <w:tblPr/>
      <w:tcPr>
        <w:shd w:val="clear" w:color="FFFFFF" w:fill="94A088" w:themeFill="accent6"/>
      </w:tcPr>
    </w:tblStylePr>
    <w:tblStylePr w:type="lastRow">
      <w:rPr>
        <w:color w:val="F2F2F2"/>
        <w:sz w:val="22"/>
      </w:rPr>
      <w:tblPr/>
      <w:tcPr>
        <w:shd w:val="clear" w:color="FFFFFF" w:fill="94A088" w:themeFill="accent6"/>
      </w:tcPr>
    </w:tblStylePr>
    <w:tblStylePr w:type="firstCol">
      <w:rPr>
        <w:color w:val="F2F2F2"/>
        <w:sz w:val="22"/>
      </w:rPr>
      <w:tblPr/>
      <w:tcPr>
        <w:shd w:val="clear" w:color="FFFFFF" w:fill="94A088" w:themeFill="accent6"/>
      </w:tcPr>
    </w:tblStylePr>
    <w:tblStylePr w:type="lastCol">
      <w:rPr>
        <w:color w:val="F2F2F2"/>
        <w:sz w:val="22"/>
      </w:rPr>
      <w:tblPr/>
      <w:tcPr>
        <w:shd w:val="clear" w:color="FFFFFF" w:fill="94A088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9EBE6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9EBE6" w:themeFill="accent6" w:themeFillTint="34"/>
      </w:tcPr>
    </w:tblStylePr>
  </w:style>
  <w:style w:type="table" w:customStyle="1" w:styleId="Bordered">
    <w:name w:val="Bordered"/>
    <w:basedOn w:val="Normlntabulka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Normlntabulka"/>
    <w:uiPriority w:val="99"/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48312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48312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</w:tcBorders>
      </w:tcPr>
    </w:tblStylePr>
  </w:style>
  <w:style w:type="table" w:customStyle="1" w:styleId="Bordered-Accent2">
    <w:name w:val="Bordered - Accent 2"/>
    <w:basedOn w:val="Normlntabulka"/>
    <w:uiPriority w:val="99"/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BD582C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BD582C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BD582C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</w:tcBorders>
      </w:tcPr>
    </w:tblStylePr>
  </w:style>
  <w:style w:type="table" w:customStyle="1" w:styleId="Bordered-Accent3">
    <w:name w:val="Bordered - Accent 3"/>
    <w:basedOn w:val="Normlntabulka"/>
    <w:uiPriority w:val="99"/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65640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65640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</w:tcPr>
    </w:tblStylePr>
  </w:style>
  <w:style w:type="table" w:customStyle="1" w:styleId="Bordered-Accent4">
    <w:name w:val="Bordered - Accent 4"/>
    <w:basedOn w:val="Normlntabulka"/>
    <w:uiPriority w:val="99"/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B8357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8357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8357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</w:tcPr>
    </w:tblStylePr>
  </w:style>
  <w:style w:type="table" w:customStyle="1" w:styleId="Bordered-Accent5">
    <w:name w:val="Bordered - Accent 5"/>
    <w:basedOn w:val="Normlntabulka"/>
    <w:uiPriority w:val="99"/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2BC80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2BC8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</w:tcPr>
    </w:tblStylePr>
  </w:style>
  <w:style w:type="table" w:customStyle="1" w:styleId="Bordered-Accent6">
    <w:name w:val="Bordered - Accent 6"/>
    <w:basedOn w:val="Normlntabulka"/>
    <w:uiPriority w:val="99"/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4A088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4A088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</w:tcPr>
    </w:tblStylePr>
  </w:style>
  <w:style w:type="table" w:styleId="Mkatabulky">
    <w:name w:val="Table Grid"/>
    <w:basedOn w:val="Normlntabulka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Svtlmkazvraznn3">
    <w:name w:val="Light Grid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 w:themeFill="accent3" w:themeFillTint="3F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 w:themeFill="accent3" w:themeFillTint="3F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vtlseznamzvraznn3">
    <w:name w:val="Light List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865640" w:fill="86564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tednmka2zvraznn3">
    <w:name w:val="Medium Grid 2 Accent 3"/>
    <w:basedOn w:val="Normlntabulka"/>
    <w:uiPriority w:val="99"/>
    <w:rPr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cPr>
      <w:shd w:val="clear" w:color="E6D3CA" w:fill="E6D3CA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F5EDEA" w:fill="F5ED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EADBD4" w:fill="EADBD4" w:themeFill="accent3" w:themeFillTint="33"/>
      </w:tcPr>
    </w:tblStylePr>
    <w:tblStylePr w:type="band1Vert">
      <w:tblPr/>
      <w:tcPr>
        <w:shd w:val="clear" w:color="CCA695" w:fill="CCA695" w:themeFill="accent3" w:themeFillTint="7F"/>
      </w:tcPr>
    </w:tblStylePr>
    <w:tblStylePr w:type="band1Horz">
      <w:tblPr/>
      <w:tcPr>
        <w:shd w:val="clear" w:color="CCA695" w:fill="CCA695" w:themeFill="accent3" w:themeFillTint="7F"/>
      </w:tcPr>
    </w:tblStylePr>
    <w:tblStylePr w:type="nwCell">
      <w:tblPr/>
      <w:tcPr>
        <w:shd w:val="clear" w:color="FFFFFF" w:fill="FFFFFF" w:themeFill="background1"/>
      </w:tcPr>
    </w:tblStylePr>
  </w:style>
  <w:style w:type="table" w:customStyle="1" w:styleId="Svtltabulkasmkou1zvraznn11">
    <w:name w:val="Světlá tabulka s mřížkou 1 – zvýraznění 11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2">
    <w:name w:val="Světlá tabulka s mřížkou 1 – zvýraznění 32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bCs/>
      </w:rPr>
      <w:tblPr/>
      <w:tcPr>
        <w:tcBorders>
          <w:top w:val="single" w:sz="2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1">
    <w:name w:val="Světlá tabulka s mřížkou 1 – zvýraznění 31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bCs/>
      </w:rPr>
      <w:tblPr/>
      <w:tcPr>
        <w:tcBorders>
          <w:top w:val="single" w:sz="2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1">
    <w:name w:val="Styl1"/>
    <w:basedOn w:val="Normlntabulka"/>
    <w:uiPriority w:val="99"/>
    <w:rPr>
      <w:sz w:val="20"/>
      <w:szCs w:val="20"/>
    </w:rPr>
    <w:tblPr/>
    <w:tblStylePr w:type="firstRow">
      <w:rPr>
        <w:b/>
        <w:color w:val="FFFFFF" w:themeColor="background1"/>
        <w:sz w:val="22"/>
      </w:rPr>
      <w:tblPr/>
      <w:tcPr>
        <w:shd w:val="clear" w:color="432B20" w:fill="432B20" w:themeFill="accent3" w:themeFillShade="80"/>
      </w:tcPr>
    </w:tblStylePr>
  </w:style>
  <w:style w:type="table" w:customStyle="1" w:styleId="GSEtab">
    <w:name w:val="GSE tab"/>
    <w:basedOn w:val="Normlntabulka"/>
    <w:uiPriority w:val="99"/>
    <w:pPr>
      <w:jc w:val="center"/>
    </w:pPr>
    <w:rPr>
      <w:sz w:val="20"/>
      <w:szCs w:val="20"/>
    </w:rPr>
    <w:tblPr>
      <w:tblStyleRow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rPr>
        <w:b/>
        <w:color w:val="FFFFFF" w:themeColor="background1"/>
        <w:sz w:val="22"/>
      </w:rPr>
      <w:tblPr/>
      <w:tcPr>
        <w:shd w:val="clear" w:color="432B20" w:fill="432B20" w:themeFill="accent3" w:themeFillShade="80"/>
      </w:tcPr>
    </w:tblStylePr>
    <w:tblStylePr w:type="lastRow">
      <w:rPr>
        <w:b/>
      </w:rPr>
      <w:tblPr/>
      <w:tcPr>
        <w:shd w:val="clear" w:color="D4D9CF" w:fill="D4D9CF" w:themeFill="accent6" w:themeFillTint="66"/>
      </w:tcPr>
    </w:tblStylePr>
    <w:tblStylePr w:type="band1Horz">
      <w:tblPr/>
      <w:tcPr>
        <w:shd w:val="clear" w:color="FFFFFF" w:fill="FFFFFF" w:themeFill="background1"/>
      </w:tcPr>
    </w:tblStylePr>
    <w:tblStylePr w:type="band2Horz">
      <w:tblPr/>
      <w:tcPr>
        <w:shd w:val="clear" w:color="EADBD4" w:fill="EADBD4" w:themeFill="accent3" w:themeFillTint="33"/>
      </w:tcPr>
    </w:tblStylePr>
  </w:style>
  <w:style w:type="table" w:customStyle="1" w:styleId="Prosttabulka21">
    <w:name w:val="Prostá tabulka 21"/>
    <w:basedOn w:val="Normlntabulka"/>
    <w:uiPriority w:val="42"/>
    <w:rPr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Tabulkasmkou4zvraznn32">
    <w:name w:val="Tabulka s mřížkou 4 – zvýraznění 32"/>
    <w:basedOn w:val="Normlntabulka"/>
    <w:uiPriority w:val="49"/>
    <w:rPr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 w:themeFill="accent3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 w:themeFill="accent3" w:themeFillTint="33"/>
      </w:tcPr>
    </w:tblStylePr>
    <w:tblStylePr w:type="band1Horz">
      <w:tblPr/>
      <w:tcPr>
        <w:shd w:val="clear" w:color="EADBD4" w:fill="EADBD4" w:themeFill="accent3" w:themeFillTint="33"/>
      </w:tcPr>
    </w:tblStylePr>
  </w:style>
  <w:style w:type="table" w:customStyle="1" w:styleId="Svtltabulkasmkou1zvraznn12">
    <w:name w:val="Světlá tabulka s mřížkou 1 – zvýraznění 12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rPr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 w:themeFill="accent3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 w:themeFill="accent3" w:themeFillTint="33"/>
      </w:tcPr>
    </w:tblStylePr>
    <w:tblStylePr w:type="band1Horz">
      <w:tblPr/>
      <w:tcPr>
        <w:shd w:val="clear" w:color="EADBD4" w:fill="EADBD4" w:themeFill="accent3" w:themeFillTint="33"/>
      </w:tcPr>
    </w:tblStylePr>
  </w:style>
  <w:style w:type="table" w:styleId="Webovtabulka1">
    <w:name w:val="Table Web 1"/>
    <w:basedOn w:val="Normlntabulka"/>
    <w:uiPriority w:val="99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</w:tblStylePr>
  </w:style>
  <w:style w:type="table" w:styleId="Stednmka1zvraznn2">
    <w:name w:val="Medium Grid 1 Accent 2"/>
    <w:basedOn w:val="Normlntabulka"/>
    <w:uiPriority w:val="99"/>
    <w:rPr>
      <w:sz w:val="20"/>
      <w:lang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EFD3D2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DFA7A6" w:fill="DFA7A6"/>
      </w:tcPr>
    </w:tblStylePr>
    <w:tblStylePr w:type="band1Horz">
      <w:tblPr/>
      <w:tcPr>
        <w:shd w:val="clear" w:color="DFA7A6" w:fill="DFA7A6"/>
      </w:tcPr>
    </w:tblStylePr>
  </w:style>
  <w:style w:type="table" w:customStyle="1" w:styleId="Svtltabulkasmkou11">
    <w:name w:val="Světlá tabulka s mřížkou 11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41">
    <w:name w:val="Tabulka s mřížkou 4 – zvýraznění 41"/>
    <w:basedOn w:val="Normlntabulka"/>
    <w:uiPriority w:val="49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  <w:shd w:val="clear" w:color="9B8357" w:fill="9B8357" w:themeFill="accent4"/>
      </w:tcPr>
    </w:tblStylePr>
    <w:tblStylePr w:type="lastRow">
      <w:rPr>
        <w:b/>
        <w:bCs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BE6DC" w:fill="EBE6DC" w:themeFill="accent4" w:themeFillTint="33"/>
      </w:tcPr>
    </w:tblStylePr>
    <w:tblStylePr w:type="band1Horz">
      <w:tblPr/>
      <w:tcPr>
        <w:shd w:val="clear" w:color="EBE6DC" w:fill="EBE6DC" w:themeFill="accent4" w:themeFillTint="33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single" w:sz="2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single" w:sz="2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single" w:sz="2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spec.org/cpu2017/results/rint201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ec.org/cpu2017/results/rint2017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ranžová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alibri">
      <a:majorFont>
        <a:latin typeface="Calibri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B79EB-F853-43E4-AF2D-1BCB1F33A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4476</Words>
  <Characters>26415</Characters>
  <Application>Microsoft Office Word</Application>
  <DocSecurity>0</DocSecurity>
  <Lines>220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2025-01-20T15:38:00Z</dcterms:created>
  <dcterms:modified xsi:type="dcterms:W3CDTF">2025-10-08T14:18:00Z</dcterms:modified>
  <dc:language/>
</cp:coreProperties>
</file>